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0E783" w14:textId="61AFD94D" w:rsidR="00AB543D" w:rsidRPr="00374B0A" w:rsidRDefault="00AB543D" w:rsidP="00DF59BD">
      <w:pPr>
        <w:spacing w:after="120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</w:pPr>
      <w:bookmarkStart w:id="0" w:name="_GoBack"/>
      <w:bookmarkEnd w:id="0"/>
      <w:r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Załącznik nr 4 do Regulaminu – Harmonogram Przedsięwzięcia</w:t>
      </w:r>
      <w:r w:rsidR="007434D3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 xml:space="preserve"> 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„</w:t>
      </w:r>
      <w:r w:rsidR="6E367B27" w:rsidRPr="00374B0A">
        <w:rPr>
          <w:rFonts w:eastAsia="Calibri" w:cstheme="minorHAnsi"/>
          <w:b/>
          <w:bCs/>
          <w:color w:val="C00000"/>
          <w:sz w:val="28"/>
          <w:szCs w:val="28"/>
        </w:rPr>
        <w:t>Magazynowanie energii elektrycznej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”</w:t>
      </w:r>
    </w:p>
    <w:p w14:paraId="58281DD2" w14:textId="2F00FFC2" w:rsidR="00D61AAB" w:rsidRPr="00374B0A" w:rsidRDefault="00D61AA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Przedsięwzięcia </w:t>
      </w:r>
      <w:r w:rsidR="2FE0D23D" w:rsidRPr="00374B0A">
        <w:rPr>
          <w:rFonts w:eastAsia="Calibri" w:cstheme="minorHAnsi"/>
          <w:color w:val="000000" w:themeColor="text1"/>
        </w:rPr>
        <w:t>„</w:t>
      </w:r>
      <w:r w:rsidR="53ABF43B" w:rsidRPr="00374B0A">
        <w:rPr>
          <w:rFonts w:eastAsia="Calibri" w:cstheme="minorHAnsi"/>
          <w:color w:val="000000" w:themeColor="text1"/>
        </w:rPr>
        <w:t>Magazynowanie energii elektrycznej</w:t>
      </w:r>
      <w:r w:rsidR="2FE0D23D" w:rsidRPr="00374B0A">
        <w:rPr>
          <w:rFonts w:eastAsia="Calibri" w:cstheme="minorHAnsi"/>
          <w:color w:val="000000" w:themeColor="text1"/>
        </w:rPr>
        <w:t>”</w:t>
      </w:r>
      <w:r w:rsidRPr="00374B0A">
        <w:rPr>
          <w:rFonts w:eastAsia="Calibri" w:cstheme="minorHAnsi"/>
          <w:color w:val="000000" w:themeColor="text1"/>
        </w:rPr>
        <w:t xml:space="preserve"> prace badawczo-rozwojowe będą prowadzone w ramach dwóch równolegle realizowanych działań </w:t>
      </w:r>
      <w:r w:rsidR="0071568F" w:rsidRPr="00374B0A">
        <w:rPr>
          <w:rFonts w:eastAsia="Calibri" w:cstheme="minorHAnsi"/>
          <w:color w:val="000000" w:themeColor="text1"/>
        </w:rPr>
        <w:t xml:space="preserve">(części zamówienia) </w:t>
      </w:r>
      <w:r w:rsidRPr="00374B0A">
        <w:rPr>
          <w:rFonts w:eastAsia="Calibri" w:cstheme="minorHAnsi"/>
          <w:color w:val="000000" w:themeColor="text1"/>
        </w:rPr>
        <w:t>zwanych dalej Strumieniami:</w:t>
      </w:r>
    </w:p>
    <w:p w14:paraId="160CDE81" w14:textId="625B22B4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„Bateria”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>będą opracowywać Technologię Ogniw i demonstrować jej działanie za pomocą Prototypu Ogniwa (Etap I) oraz Demonstratora Baterii (Etap II),</w:t>
      </w:r>
    </w:p>
    <w:p w14:paraId="06C0ACD8" w14:textId="5055CB9C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„System”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 xml:space="preserve">będą opracowywać </w:t>
      </w:r>
      <w:r w:rsidR="00AD04C9" w:rsidRPr="00374B0A">
        <w:rPr>
          <w:rFonts w:eastAsia="Calibri" w:cstheme="minorHAnsi"/>
          <w:color w:val="000000" w:themeColor="text1"/>
          <w:sz w:val="22"/>
        </w:rPr>
        <w:t xml:space="preserve">Technologię </w:t>
      </w:r>
      <w:r w:rsidRPr="00374B0A">
        <w:rPr>
          <w:rFonts w:eastAsia="Calibri" w:cstheme="minorHAnsi"/>
          <w:color w:val="000000" w:themeColor="text1"/>
          <w:sz w:val="22"/>
        </w:rPr>
        <w:t>System</w:t>
      </w:r>
      <w:r w:rsidR="00AD04C9" w:rsidRPr="00374B0A">
        <w:rPr>
          <w:rFonts w:eastAsia="Calibri" w:cstheme="minorHAnsi"/>
          <w:color w:val="000000" w:themeColor="text1"/>
          <w:sz w:val="22"/>
        </w:rPr>
        <w:t>u</w:t>
      </w:r>
      <w:r w:rsidRPr="00374B0A">
        <w:rPr>
          <w:rFonts w:eastAsia="Calibri" w:cstheme="minorHAnsi"/>
          <w:color w:val="000000" w:themeColor="text1"/>
          <w:sz w:val="22"/>
        </w:rPr>
        <w:t xml:space="preserve"> Magazynowania Energii i demonstrować </w:t>
      </w:r>
      <w:r w:rsidR="00D43121" w:rsidRPr="00374B0A">
        <w:rPr>
          <w:rFonts w:eastAsia="Calibri" w:cstheme="minorHAnsi"/>
          <w:color w:val="000000" w:themeColor="text1"/>
          <w:sz w:val="22"/>
        </w:rPr>
        <w:t xml:space="preserve">jej </w:t>
      </w:r>
      <w:r w:rsidRPr="00374B0A">
        <w:rPr>
          <w:rFonts w:eastAsia="Calibri" w:cstheme="minorHAnsi"/>
          <w:color w:val="000000" w:themeColor="text1"/>
          <w:sz w:val="22"/>
        </w:rPr>
        <w:t>działanie za pomocą Prototypu Systemu Magazynowania Energii (Etap I) oraz Demonstratora Systemu Magazynowania Energii (Etap II).</w:t>
      </w:r>
    </w:p>
    <w:p w14:paraId="4106993F" w14:textId="5BBDA72D" w:rsidR="007B1EF7" w:rsidRPr="00374B0A" w:rsidRDefault="006B1381" w:rsidP="00DF59BD">
      <w:pPr>
        <w:jc w:val="both"/>
        <w:rPr>
          <w:rFonts w:eastAsia="Times New Roman" w:cstheme="minorHAnsi"/>
          <w:lang w:eastAsia="pl-PL" w:bidi="fa-IR"/>
        </w:rPr>
      </w:pPr>
      <w:r w:rsidRPr="00374B0A">
        <w:rPr>
          <w:rFonts w:eastAsia="Times New Roman" w:cstheme="minorHAnsi"/>
          <w:lang w:eastAsia="pl-PL" w:bidi="fa-IR"/>
        </w:rPr>
        <w:t>Uproszczony schemat realizacji Przedsięwzięcia z podziałem na poszczególne Strumienie i z uwzględnieniem relacji pomiędzy nimi przedstawiono na Rys. 1 poniżej.</w:t>
      </w:r>
    </w:p>
    <w:p w14:paraId="05EDCD2A" w14:textId="72C7A983" w:rsidR="007B1EF7" w:rsidRPr="00374B0A" w:rsidRDefault="007B1EF7" w:rsidP="00C9667C">
      <w:pPr>
        <w:pStyle w:val="Nagwek4"/>
      </w:pPr>
      <w:r w:rsidRPr="00374B0A">
        <w:t xml:space="preserve">Rysunek </w:t>
      </w:r>
      <w:r w:rsidRPr="00374B0A">
        <w:fldChar w:fldCharType="begin"/>
      </w:r>
      <w:r w:rsidRPr="00374B0A">
        <w:instrText>SEQ Rysunek \* ARABIC</w:instrText>
      </w:r>
      <w:r w:rsidRPr="00374B0A">
        <w:fldChar w:fldCharType="separate"/>
      </w:r>
      <w:r w:rsidRPr="00374B0A">
        <w:rPr>
          <w:noProof/>
        </w:rPr>
        <w:t>1</w:t>
      </w:r>
      <w:r w:rsidRPr="00374B0A">
        <w:fldChar w:fldCharType="end"/>
      </w:r>
      <w:r w:rsidR="7799FB39" w:rsidRPr="00374B0A">
        <w:t>.</w:t>
      </w:r>
      <w:r w:rsidRPr="00374B0A">
        <w:t xml:space="preserve"> Schemat realizacji </w:t>
      </w:r>
      <w:r w:rsidR="750FBAFE" w:rsidRPr="00374B0A">
        <w:t>P</w:t>
      </w:r>
      <w:r w:rsidRPr="00374B0A">
        <w:t xml:space="preserve">rzedsięwzięcia </w:t>
      </w:r>
      <w:r w:rsidR="3B34F92B" w:rsidRPr="00374B0A">
        <w:t>„</w:t>
      </w:r>
      <w:r w:rsidR="32BDC49B" w:rsidRPr="00374B0A">
        <w:t>Magazynowanie energii elektrycznej</w:t>
      </w:r>
      <w:r w:rsidR="3B34F92B" w:rsidRPr="00374B0A">
        <w:t>”</w:t>
      </w:r>
    </w:p>
    <w:p w14:paraId="4327DA0E" w14:textId="66DE444B" w:rsidR="00567AFD" w:rsidRPr="00374B0A" w:rsidRDefault="00731D67" w:rsidP="00DF59BD">
      <w:pPr>
        <w:jc w:val="both"/>
        <w:rPr>
          <w:rFonts w:cstheme="minorHAnsi"/>
        </w:rPr>
      </w:pPr>
      <w:r w:rsidRPr="00374B0A">
        <w:rPr>
          <w:rFonts w:cstheme="minorHAnsi"/>
          <w:noProof/>
          <w:lang w:eastAsia="pl-PL"/>
        </w:rPr>
        <w:drawing>
          <wp:inline distT="0" distB="0" distL="0" distR="0" wp14:anchorId="32236B83" wp14:editId="486C6C9F">
            <wp:extent cx="6298566" cy="2685934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8566" cy="268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67321" w14:textId="0B75D58C" w:rsidR="0064427B" w:rsidRPr="00374B0A" w:rsidRDefault="3737A31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Zgodnie z powyższym schematem </w:t>
      </w:r>
      <w:r w:rsidR="008465BC" w:rsidRPr="00374B0A">
        <w:rPr>
          <w:rFonts w:eastAsia="Calibri" w:cstheme="minorHAnsi"/>
          <w:color w:val="000000" w:themeColor="text1"/>
          <w:u w:val="single"/>
        </w:rPr>
        <w:t>Demonstrator Baterii</w:t>
      </w:r>
      <w:r w:rsidRPr="00374B0A">
        <w:rPr>
          <w:rFonts w:eastAsia="Calibri" w:cstheme="minorHAnsi"/>
          <w:color w:val="000000" w:themeColor="text1"/>
          <w:u w:val="single"/>
        </w:rPr>
        <w:t xml:space="preserve"> opracowan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ramach Strumienia „Bateria” mo</w:t>
      </w:r>
      <w:r w:rsidR="008465BC" w:rsidRPr="00374B0A">
        <w:rPr>
          <w:rFonts w:eastAsia="Calibri" w:cstheme="minorHAnsi"/>
          <w:color w:val="000000" w:themeColor="text1"/>
          <w:u w:val="single"/>
        </w:rPr>
        <w:t>że</w:t>
      </w:r>
      <w:r w:rsidRPr="00374B0A">
        <w:rPr>
          <w:rFonts w:eastAsia="Calibri" w:cstheme="minorHAnsi"/>
          <w:color w:val="000000" w:themeColor="text1"/>
          <w:u w:val="single"/>
        </w:rPr>
        <w:t xml:space="preserve"> zostać wykorzystan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Strumieniu „System”</w:t>
      </w:r>
      <w:r w:rsidR="008465BC" w:rsidRPr="00374B0A">
        <w:rPr>
          <w:rFonts w:eastAsia="Calibri" w:cstheme="minorHAnsi"/>
          <w:color w:val="000000" w:themeColor="text1"/>
          <w:u w:val="single"/>
        </w:rPr>
        <w:t xml:space="preserve"> do opracowania Demonstratora Systemu na zasadach określonych w Umowie.</w:t>
      </w:r>
      <w:r w:rsidR="21E6163A" w:rsidRPr="00374B0A">
        <w:rPr>
          <w:rFonts w:eastAsia="Calibri" w:cstheme="minorHAnsi"/>
          <w:color w:val="000000" w:themeColor="text1"/>
          <w:u w:val="single"/>
        </w:rPr>
        <w:t xml:space="preserve"> </w:t>
      </w:r>
    </w:p>
    <w:p w14:paraId="011B65B0" w14:textId="06D20405" w:rsidR="00A269E4" w:rsidRPr="00374B0A" w:rsidRDefault="00FC230B" w:rsidP="00DF59BD">
      <w:pPr>
        <w:spacing w:after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374B0A">
        <w:rPr>
          <w:rFonts w:eastAsia="Calibri" w:cstheme="minorHAnsi"/>
          <w:color w:val="000000" w:themeColor="text1"/>
        </w:rPr>
        <w:t>Uczestni</w:t>
      </w:r>
      <w:r w:rsidR="0056632F" w:rsidRPr="00374B0A">
        <w:rPr>
          <w:rFonts w:eastAsia="Calibri" w:cstheme="minorHAnsi"/>
          <w:color w:val="000000" w:themeColor="text1"/>
        </w:rPr>
        <w:t>k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269E4" w:rsidRPr="00374B0A">
        <w:rPr>
          <w:rFonts w:eastAsia="Calibri" w:cstheme="minorHAnsi"/>
          <w:color w:val="000000" w:themeColor="text1"/>
        </w:rPr>
        <w:t>P</w:t>
      </w:r>
      <w:r w:rsidR="1D5518EF" w:rsidRPr="00374B0A">
        <w:rPr>
          <w:rFonts w:eastAsia="Calibri" w:cstheme="minorHAnsi"/>
          <w:color w:val="000000" w:themeColor="text1"/>
        </w:rPr>
        <w:t>rzedsięwzięcia</w:t>
      </w:r>
      <w:r w:rsidR="00A269E4" w:rsidRPr="00374B0A">
        <w:rPr>
          <w:rFonts w:eastAsia="Calibri" w:cstheme="minorHAnsi"/>
          <w:color w:val="000000" w:themeColor="text1"/>
        </w:rPr>
        <w:t xml:space="preserve"> 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realizujący zadania w Strumieniu „System”,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</w:t>
      </w:r>
      <w:del w:id="1" w:author="Autor">
        <w:r w:rsidR="0056632F" w:rsidRPr="00374B0A" w:rsidDel="00443A62">
          <w:rPr>
            <w:rFonts w:eastAsia="Times New Roman" w:cstheme="minorHAnsi"/>
            <w:color w:val="000000" w:themeColor="text1"/>
            <w:lang w:eastAsia="pl-PL"/>
          </w:rPr>
          <w:delText>.</w:delText>
        </w:r>
      </w:del>
      <w:r w:rsidR="00A269E4" w:rsidRPr="00374B0A">
        <w:rPr>
          <w:rFonts w:eastAsia="Times New Roman" w:cstheme="minorHAnsi"/>
          <w:color w:val="000000" w:themeColor="text1"/>
          <w:lang w:eastAsia="pl-PL"/>
        </w:rPr>
        <w:t>. Jeśli Uczestni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k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2572C6D" w:rsidRPr="00374B0A">
        <w:rPr>
          <w:rFonts w:eastAsia="Times New Roman" w:cstheme="minorHAnsi"/>
          <w:color w:val="000000" w:themeColor="text1"/>
          <w:lang w:eastAsia="pl-PL"/>
        </w:rPr>
        <w:t>rzedsięwzięcia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dokona ww. deklaracji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, wówczas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 xml:space="preserve">jest zobligowany do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lastRenderedPageBreak/>
        <w:t xml:space="preserve">opracowania ww. Demonstratora, prócz Demonstratora Systemu wymaganego Załącznikiem nr 1 do Regulaminu. </w:t>
      </w:r>
    </w:p>
    <w:p w14:paraId="3B399458" w14:textId="77777777" w:rsidR="0071568F" w:rsidRPr="00374B0A" w:rsidRDefault="0071568F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374B0A">
        <w:rPr>
          <w:rFonts w:eastAsia="Times New Roman" w:cstheme="minorHAns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7DBE41A0" w14:textId="3FF0B179" w:rsidR="0064427B" w:rsidRPr="00374B0A" w:rsidRDefault="00A83074" w:rsidP="00DF59BD">
      <w:pPr>
        <w:tabs>
          <w:tab w:val="left" w:pos="8250"/>
        </w:tabs>
        <w:spacing w:after="0"/>
        <w:textAlignment w:val="baseline"/>
        <w:rPr>
          <w:rFonts w:eastAsia="Times New Roman" w:cstheme="minorHAnsi"/>
          <w:sz w:val="18"/>
          <w:szCs w:val="18"/>
          <w:lang w:eastAsia="pl-PL"/>
        </w:rPr>
      </w:pPr>
      <w:r w:rsidRPr="00374B0A">
        <w:rPr>
          <w:rFonts w:eastAsia="Times New Roman" w:cstheme="minorHAnsi"/>
          <w:sz w:val="18"/>
          <w:szCs w:val="18"/>
          <w:lang w:eastAsia="pl-PL"/>
        </w:rPr>
        <w:tab/>
      </w:r>
    </w:p>
    <w:p w14:paraId="1CFB1E30" w14:textId="77777777" w:rsidR="00374B0A" w:rsidRPr="00374B0A" w:rsidRDefault="001A426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Szczegółowe informacje na temat każdego ze Strumieni przedstawiono w dalszej części dokumentu.</w:t>
      </w:r>
    </w:p>
    <w:p w14:paraId="5363BD13" w14:textId="6656061E" w:rsidR="00505696" w:rsidRPr="00374B0A" w:rsidRDefault="00274FE3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Strumień „Bateria”</w:t>
      </w:r>
    </w:p>
    <w:p w14:paraId="64F7DBB6" w14:textId="1225A3C7" w:rsidR="007434D3" w:rsidRPr="00FE5969" w:rsidRDefault="00AB543D" w:rsidP="00DF59BD">
      <w:pPr>
        <w:pStyle w:val="Nagwek1"/>
        <w:spacing w:line="259" w:lineRule="auto"/>
        <w:rPr>
          <w:rFonts w:eastAsia="Calibri"/>
        </w:rPr>
      </w:pPr>
      <w:r w:rsidRPr="00FE5969">
        <w:t>Informacje ogólne</w:t>
      </w:r>
      <w:r w:rsidR="29A6F3B7" w:rsidRPr="00FE5969">
        <w:t xml:space="preserve"> dla </w:t>
      </w:r>
      <w:r w:rsidR="00274FE3" w:rsidRPr="00FE5969">
        <w:t>S</w:t>
      </w:r>
      <w:r w:rsidR="29A6F3B7" w:rsidRPr="00FE5969">
        <w:t>trumienia “Bateria”</w:t>
      </w:r>
    </w:p>
    <w:p w14:paraId="12DCA434" w14:textId="33B1CBF5" w:rsidR="007434D3" w:rsidRPr="00374B0A" w:rsidRDefault="007A29B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</w:t>
      </w:r>
      <w:r w:rsidR="00D15807" w:rsidRPr="00374B0A">
        <w:rPr>
          <w:rFonts w:eastAsia="Calibri" w:cstheme="minorHAnsi"/>
          <w:color w:val="000000" w:themeColor="text1"/>
        </w:rPr>
        <w:t xml:space="preserve">badawczo-rozwojowych </w:t>
      </w:r>
      <w:r w:rsidR="007A505C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>dopuszczonych do realizacji Przedsięwzięcia w ramach Strumienia „</w:t>
      </w:r>
      <w:r w:rsidR="5258EC68" w:rsidRPr="00374B0A">
        <w:rPr>
          <w:rFonts w:eastAsia="Calibri" w:cstheme="minorHAnsi"/>
          <w:color w:val="000000" w:themeColor="text1"/>
        </w:rPr>
        <w:t xml:space="preserve">Bateria” jest opracowanie </w:t>
      </w:r>
      <w:r w:rsidRPr="00374B0A">
        <w:rPr>
          <w:rFonts w:eastAsia="Calibri" w:cstheme="minorHAnsi"/>
          <w:color w:val="000000" w:themeColor="text1"/>
        </w:rPr>
        <w:t xml:space="preserve">Technologii Ogniw galwanicznych i zaprezentowanie jej działania poprzez kolejno Prototyp Ogniwa i Demonstrator Baterii, </w:t>
      </w:r>
      <w:r w:rsidR="5258EC68" w:rsidRPr="00374B0A">
        <w:rPr>
          <w:rFonts w:eastAsia="Calibri" w:cstheme="minorHAnsi"/>
          <w:color w:val="000000" w:themeColor="text1"/>
        </w:rPr>
        <w:t>zgodn</w:t>
      </w:r>
      <w:r w:rsidRPr="00374B0A">
        <w:rPr>
          <w:rFonts w:eastAsia="Calibri" w:cstheme="minorHAnsi"/>
          <w:color w:val="000000" w:themeColor="text1"/>
        </w:rPr>
        <w:t>ie</w:t>
      </w:r>
      <w:r w:rsidR="5258EC68" w:rsidRPr="00374B0A">
        <w:rPr>
          <w:rFonts w:eastAsia="Calibri" w:cstheme="minorHAnsi"/>
          <w:color w:val="000000" w:themeColor="text1"/>
        </w:rPr>
        <w:t xml:space="preserve"> z</w:t>
      </w:r>
      <w:r w:rsidRPr="00374B0A">
        <w:rPr>
          <w:rFonts w:eastAsia="Calibri" w:cstheme="minorHAnsi"/>
          <w:color w:val="000000" w:themeColor="text1"/>
        </w:rPr>
        <w:t xml:space="preserve"> Wymaganiami określonymi w</w:t>
      </w:r>
      <w:r w:rsidR="5258EC68" w:rsidRPr="00374B0A">
        <w:rPr>
          <w:rFonts w:eastAsia="Calibri" w:cstheme="minorHAnsi"/>
          <w:color w:val="000000" w:themeColor="text1"/>
        </w:rPr>
        <w:t xml:space="preserve"> 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5258EC68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2DB27290" w14:textId="5D0FF5DA" w:rsidR="007434D3" w:rsidRPr="00374B0A" w:rsidRDefault="5258EC6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Realizacja Prac B+R w ramach Przedsięwzięcia rozpoczyna się wraz z podpisaniem Umów pomiędzy </w:t>
      </w:r>
      <w:r w:rsidR="007A505C" w:rsidRPr="00374B0A">
        <w:rPr>
          <w:rFonts w:eastAsia="Calibri" w:cstheme="minorHAnsi"/>
          <w:color w:val="000000" w:themeColor="text1"/>
        </w:rPr>
        <w:t xml:space="preserve">Uczestnikami Przedsięwzięcia </w:t>
      </w:r>
      <w:r w:rsidRPr="00374B0A">
        <w:rPr>
          <w:rFonts w:eastAsia="Calibri" w:cstheme="minorHAnsi"/>
          <w:color w:val="000000" w:themeColor="text1"/>
        </w:rPr>
        <w:t>wybranymi w ramach przeprowadzonego naboru</w:t>
      </w:r>
      <w:r w:rsidR="007A29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a Zamawiającym. </w:t>
      </w:r>
    </w:p>
    <w:p w14:paraId="590DECF3" w14:textId="41977EC6" w:rsidR="007434D3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Realizacja Przedsięwzięcia uwzględniająca przejście przez powyższe stadia będzie przebiegała zgodnie z poniższymi, następującymi po sobie </w:t>
      </w:r>
      <w:r w:rsidR="007434D3" w:rsidRPr="00374B0A">
        <w:rPr>
          <w:rFonts w:eastAsia="Calibri" w:cstheme="minorHAnsi"/>
          <w:lang w:eastAsia="pl-PL" w:bidi="fa-IR"/>
        </w:rPr>
        <w:t>etapami</w:t>
      </w:r>
      <w:r w:rsidRPr="00374B0A">
        <w:rPr>
          <w:rFonts w:eastAsia="Calibri" w:cstheme="minorHAnsi"/>
          <w:lang w:eastAsia="pl-PL" w:bidi="fa-IR"/>
        </w:rPr>
        <w:t>:</w:t>
      </w:r>
    </w:p>
    <w:p w14:paraId="4A692A67" w14:textId="692E3E8B" w:rsidR="00AB543D" w:rsidRPr="00374B0A" w:rsidRDefault="00AB543D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w ramach którego </w:t>
      </w:r>
      <w:r w:rsidR="007A505C" w:rsidRPr="00374B0A">
        <w:rPr>
          <w:rFonts w:eastAsia="Calibri" w:cstheme="minorHAnsi"/>
          <w:color w:val="000000" w:themeColor="text1"/>
        </w:rPr>
        <w:t xml:space="preserve">Uczestnicy Przedsięwzięcia </w:t>
      </w:r>
      <w:r w:rsidRPr="00374B0A">
        <w:rPr>
          <w:rFonts w:eastAsia="Calibri" w:cstheme="minorHAnsi"/>
          <w:lang w:eastAsia="pl-PL" w:bidi="fa-IR"/>
        </w:rPr>
        <w:t xml:space="preserve">będą prowadzić </w:t>
      </w:r>
      <w:r w:rsidR="18030935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race </w:t>
      </w:r>
      <w:r w:rsidR="041DC1DA" w:rsidRPr="00374B0A">
        <w:rPr>
          <w:rFonts w:eastAsia="Calibri" w:cstheme="minorHAnsi"/>
          <w:lang w:eastAsia="pl-PL" w:bidi="fa-IR"/>
        </w:rPr>
        <w:t>B+R</w:t>
      </w:r>
      <w:r w:rsidRPr="00374B0A">
        <w:rPr>
          <w:rFonts w:eastAsia="Calibri" w:cstheme="minorHAnsi"/>
          <w:lang w:eastAsia="pl-PL" w:bidi="fa-IR"/>
        </w:rPr>
        <w:t xml:space="preserve"> w zakresie opracowania</w:t>
      </w:r>
      <w:r w:rsidR="007A29BB" w:rsidRPr="00374B0A">
        <w:rPr>
          <w:rFonts w:eastAsia="Calibri" w:cstheme="minorHAnsi"/>
          <w:lang w:eastAsia="pl-PL" w:bidi="fa-IR"/>
        </w:rPr>
        <w:t xml:space="preserve">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7A29BB" w:rsidRPr="00374B0A">
        <w:rPr>
          <w:rFonts w:eastAsia="Calibri" w:cstheme="minorHAnsi"/>
          <w:lang w:eastAsia="pl-PL" w:bidi="fa-IR"/>
        </w:rPr>
        <w:t xml:space="preserve"> Etapu I, w szczególności</w:t>
      </w:r>
      <w:r w:rsidR="007434D3" w:rsidRPr="00374B0A">
        <w:rPr>
          <w:rFonts w:eastAsia="Calibri" w:cstheme="minorHAnsi"/>
          <w:lang w:eastAsia="pl-PL" w:bidi="fa-IR"/>
        </w:rPr>
        <w:t xml:space="preserve"> </w:t>
      </w:r>
      <w:r w:rsidR="62683C4B" w:rsidRPr="00374B0A">
        <w:rPr>
          <w:rFonts w:eastAsia="Calibri" w:cstheme="minorHAnsi"/>
          <w:lang w:eastAsia="pl-PL" w:bidi="fa-IR"/>
        </w:rPr>
        <w:t>P</w:t>
      </w:r>
      <w:r w:rsidR="007434D3" w:rsidRPr="00374B0A">
        <w:rPr>
          <w:rFonts w:eastAsia="Calibri" w:cstheme="minorHAnsi"/>
          <w:lang w:eastAsia="pl-PL" w:bidi="fa-IR"/>
        </w:rPr>
        <w:t xml:space="preserve">rototypu </w:t>
      </w:r>
      <w:r w:rsidR="007A29BB" w:rsidRPr="00374B0A">
        <w:rPr>
          <w:rFonts w:eastAsia="Calibri" w:cstheme="minorHAnsi"/>
          <w:lang w:eastAsia="pl-PL" w:bidi="fa-IR"/>
        </w:rPr>
        <w:t>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7A29BB" w:rsidRPr="00374B0A">
        <w:rPr>
          <w:rFonts w:eastAsia="Calibri" w:cstheme="minorHAnsi"/>
          <w:lang w:eastAsia="pl-PL" w:bidi="fa-IR"/>
        </w:rPr>
        <w:t>a</w:t>
      </w:r>
      <w:r w:rsidR="00F704CB" w:rsidRPr="00374B0A">
        <w:rPr>
          <w:rFonts w:eastAsia="Calibri" w:cstheme="minorHAnsi"/>
          <w:lang w:eastAsia="pl-PL" w:bidi="fa-IR"/>
        </w:rPr>
        <w:t xml:space="preserve"> magazynując</w:t>
      </w:r>
      <w:r w:rsidR="007A29BB" w:rsidRPr="00374B0A">
        <w:rPr>
          <w:rFonts w:eastAsia="Calibri" w:cstheme="minorHAnsi"/>
          <w:lang w:eastAsia="pl-PL" w:bidi="fa-IR"/>
        </w:rPr>
        <w:t>ego</w:t>
      </w:r>
      <w:r w:rsidR="00F704CB" w:rsidRPr="00374B0A">
        <w:rPr>
          <w:rFonts w:eastAsia="Calibri" w:cstheme="minorHAnsi"/>
          <w:lang w:eastAsia="pl-PL" w:bidi="fa-IR"/>
        </w:rPr>
        <w:t xml:space="preserve"> energię</w:t>
      </w:r>
      <w:r w:rsidR="007434D3" w:rsidRPr="00374B0A">
        <w:rPr>
          <w:rFonts w:eastAsia="Calibri" w:cstheme="minorHAnsi"/>
          <w:lang w:eastAsia="pl-PL" w:bidi="fa-IR"/>
        </w:rPr>
        <w:t xml:space="preserve"> elektryczn</w:t>
      </w:r>
      <w:r w:rsidR="00F704CB" w:rsidRPr="00374B0A">
        <w:rPr>
          <w:rFonts w:eastAsia="Calibri" w:cstheme="minorHAnsi"/>
          <w:lang w:eastAsia="pl-PL" w:bidi="fa-IR"/>
        </w:rPr>
        <w:t>ą</w:t>
      </w:r>
      <w:r w:rsidR="40992A1E" w:rsidRPr="00374B0A">
        <w:rPr>
          <w:rFonts w:eastAsia="Calibri" w:cstheme="minorHAnsi"/>
          <w:lang w:eastAsia="pl-PL" w:bidi="fa-IR"/>
        </w:rPr>
        <w:t xml:space="preserve">. </w:t>
      </w:r>
      <w:r w:rsidR="007617EE" w:rsidRPr="00374B0A">
        <w:rPr>
          <w:rFonts w:eastAsia="Calibri" w:cstheme="minorHAnsi"/>
          <w:lang w:eastAsia="pl-PL" w:bidi="fa-IR"/>
        </w:rPr>
        <w:t>W ramach Etapu I</w:t>
      </w:r>
      <w:r w:rsidR="00035B57" w:rsidRPr="00374B0A">
        <w:rPr>
          <w:rFonts w:eastAsia="Calibri" w:cstheme="minorHAnsi"/>
          <w:lang w:eastAsia="pl-PL" w:bidi="fa-IR"/>
        </w:rPr>
        <w:t>, w trakcie prac badawczo-rozwojowych,</w:t>
      </w:r>
      <w:r w:rsidR="008912BE" w:rsidRPr="00374B0A">
        <w:rPr>
          <w:rFonts w:eastAsia="Calibri" w:cstheme="minorHAnsi"/>
          <w:lang w:eastAsia="pl-PL" w:bidi="fa-IR"/>
        </w:rPr>
        <w:t xml:space="preserve"> opracowane przez Wykonawców Prototypy Ogniw zostaną poddane Testom prowadzonym przez Zamawiającego.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o </w:t>
      </w:r>
      <w:r w:rsidR="008912BE" w:rsidRPr="00374B0A">
        <w:rPr>
          <w:rFonts w:eastAsia="Calibri" w:cstheme="minorHAnsi"/>
          <w:lang w:eastAsia="pl-PL" w:bidi="fa-IR"/>
        </w:rPr>
        <w:t xml:space="preserve">ich </w:t>
      </w:r>
      <w:r w:rsidRPr="00374B0A">
        <w:rPr>
          <w:rFonts w:eastAsia="Calibri" w:cstheme="minorHAnsi"/>
          <w:lang w:eastAsia="pl-PL" w:bidi="fa-IR"/>
        </w:rPr>
        <w:t>zakończeniu</w:t>
      </w:r>
      <w:r w:rsidR="008912BE" w:rsidRPr="00374B0A">
        <w:rPr>
          <w:rFonts w:eastAsia="Calibri" w:cstheme="minorHAnsi"/>
          <w:lang w:eastAsia="pl-PL" w:bidi="fa-IR"/>
        </w:rPr>
        <w:t xml:space="preserve"> Zamawiający dokona Oceny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8912BE" w:rsidRPr="00374B0A">
        <w:rPr>
          <w:rFonts w:eastAsia="Calibri" w:cstheme="minorHAnsi"/>
          <w:lang w:eastAsia="pl-PL" w:bidi="fa-IR"/>
        </w:rPr>
        <w:t xml:space="preserve"> Etapu, w tym w szczególności </w:t>
      </w:r>
      <w:r w:rsidR="00F704CB" w:rsidRPr="00374B0A">
        <w:rPr>
          <w:rFonts w:eastAsia="Calibri" w:cstheme="minorHAnsi"/>
          <w:lang w:eastAsia="pl-PL" w:bidi="fa-IR"/>
        </w:rPr>
        <w:t xml:space="preserve">testowanych </w:t>
      </w:r>
      <w:r w:rsidR="008912BE" w:rsidRPr="00374B0A">
        <w:rPr>
          <w:rFonts w:eastAsia="Calibri" w:cstheme="minorHAnsi"/>
          <w:lang w:eastAsia="pl-PL" w:bidi="fa-IR"/>
        </w:rPr>
        <w:t>Prototypów 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8912BE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Pr="00374B0A">
        <w:rPr>
          <w:rFonts w:eastAsia="Calibri" w:cstheme="minorHAnsi"/>
          <w:lang w:eastAsia="pl-PL" w:bidi="fa-IR"/>
        </w:rPr>
        <w:t xml:space="preserve"> Wykonawc</w:t>
      </w:r>
      <w:r w:rsidR="0077592D" w:rsidRPr="00374B0A">
        <w:rPr>
          <w:rFonts w:eastAsia="Calibri" w:cstheme="minorHAnsi"/>
          <w:lang w:eastAsia="pl-PL" w:bidi="fa-IR"/>
        </w:rPr>
        <w:t>y</w:t>
      </w:r>
      <w:r w:rsidR="008912BE" w:rsidRPr="00374B0A">
        <w:rPr>
          <w:rFonts w:eastAsia="Calibri" w:cstheme="minorHAnsi"/>
          <w:lang w:eastAsia="pl-PL" w:bidi="fa-IR"/>
        </w:rPr>
        <w:t xml:space="preserve"> oraz Selekcji Wykonawcy do Etapu II.</w:t>
      </w:r>
    </w:p>
    <w:p w14:paraId="2BEAB5C6" w14:textId="470D52FF" w:rsidR="00D75C44" w:rsidRPr="00374B0A" w:rsidRDefault="002A4DAE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Etap II</w:t>
      </w:r>
      <w:r w:rsidR="00F704CB" w:rsidRPr="00374B0A">
        <w:rPr>
          <w:rFonts w:eastAsia="Calibri" w:cstheme="minorHAnsi"/>
          <w:lang w:eastAsia="pl-PL" w:bidi="fa-IR"/>
        </w:rPr>
        <w:t xml:space="preserve"> – w ramach którego </w:t>
      </w:r>
      <w:r w:rsidR="007A505C" w:rsidRPr="00374B0A">
        <w:rPr>
          <w:rFonts w:eastAsia="Calibri" w:cstheme="minorHAnsi"/>
          <w:lang w:eastAsia="pl-PL" w:bidi="fa-IR"/>
        </w:rPr>
        <w:t xml:space="preserve">Uczestnik Przedsięwzięcia </w:t>
      </w:r>
      <w:r w:rsidR="00F704CB" w:rsidRPr="00374B0A">
        <w:rPr>
          <w:rFonts w:eastAsia="Calibri" w:cstheme="minorHAnsi"/>
          <w:lang w:eastAsia="pl-PL" w:bidi="fa-IR"/>
        </w:rPr>
        <w:t xml:space="preserve">wybrany w ramach </w:t>
      </w:r>
      <w:r w:rsidR="008912BE" w:rsidRPr="00374B0A">
        <w:rPr>
          <w:rFonts w:eastAsia="Calibri" w:cstheme="minorHAnsi"/>
          <w:lang w:eastAsia="pl-PL" w:bidi="fa-IR"/>
        </w:rPr>
        <w:t>S</w:t>
      </w:r>
      <w:r w:rsidR="00F704CB" w:rsidRPr="00374B0A">
        <w:rPr>
          <w:rFonts w:eastAsia="Calibri" w:cstheme="minorHAnsi"/>
          <w:lang w:eastAsia="pl-PL" w:bidi="fa-IR"/>
        </w:rPr>
        <w:t xml:space="preserve">elekcji </w:t>
      </w:r>
      <w:r w:rsidR="104500D3" w:rsidRPr="00374B0A">
        <w:rPr>
          <w:rFonts w:eastAsia="Calibri" w:cstheme="minorHAnsi"/>
          <w:lang w:eastAsia="pl-PL" w:bidi="fa-IR"/>
        </w:rPr>
        <w:t xml:space="preserve">będzie prowadził dalsze </w:t>
      </w:r>
      <w:r w:rsidR="4FA9D461" w:rsidRPr="00374B0A">
        <w:rPr>
          <w:rFonts w:eastAsia="Calibri" w:cstheme="minorHAnsi"/>
          <w:lang w:eastAsia="pl-PL" w:bidi="fa-IR"/>
        </w:rPr>
        <w:t>P</w:t>
      </w:r>
      <w:r w:rsidR="104500D3" w:rsidRPr="00374B0A">
        <w:rPr>
          <w:rFonts w:eastAsia="Calibri" w:cstheme="minorHAnsi"/>
          <w:lang w:eastAsia="pl-PL" w:bidi="fa-IR"/>
        </w:rPr>
        <w:t xml:space="preserve">race </w:t>
      </w:r>
      <w:r w:rsidR="0DF19ECB" w:rsidRPr="00374B0A">
        <w:rPr>
          <w:rFonts w:eastAsia="Calibri" w:cstheme="minorHAnsi"/>
          <w:lang w:eastAsia="pl-PL" w:bidi="fa-IR"/>
        </w:rPr>
        <w:t>B+R</w:t>
      </w:r>
      <w:r w:rsidR="2F8BE0E2" w:rsidRPr="00374B0A">
        <w:rPr>
          <w:rFonts w:eastAsia="Calibri" w:cstheme="minorHAnsi"/>
          <w:lang w:eastAsia="pl-PL" w:bidi="fa-IR"/>
        </w:rPr>
        <w:t xml:space="preserve">, w wyniku których </w:t>
      </w:r>
      <w:r w:rsidR="008912BE" w:rsidRPr="00374B0A">
        <w:rPr>
          <w:rFonts w:eastAsia="Calibri" w:cstheme="minorHAnsi"/>
          <w:lang w:eastAsia="pl-PL" w:bidi="fa-IR"/>
        </w:rPr>
        <w:t xml:space="preserve">opracuje </w:t>
      </w:r>
      <w:r w:rsidR="1DAFFA53" w:rsidRPr="00374B0A">
        <w:rPr>
          <w:rFonts w:eastAsia="Calibri" w:cstheme="minorHAnsi"/>
          <w:lang w:eastAsia="pl-PL" w:bidi="fa-IR"/>
        </w:rPr>
        <w:t>D</w:t>
      </w:r>
      <w:r w:rsidRPr="00374B0A">
        <w:rPr>
          <w:rFonts w:eastAsia="Calibri" w:cstheme="minorHAnsi"/>
          <w:lang w:eastAsia="pl-PL" w:bidi="fa-IR"/>
        </w:rPr>
        <w:t>emonstrator</w:t>
      </w:r>
      <w:r w:rsidR="00F704CB"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704CB" w:rsidRPr="00374B0A">
        <w:rPr>
          <w:rFonts w:eastAsia="Calibri" w:cstheme="minorHAnsi"/>
          <w:lang w:eastAsia="pl-PL" w:bidi="fa-IR"/>
        </w:rPr>
        <w:t>aterii magazynując</w:t>
      </w:r>
      <w:r w:rsidR="29818DCC" w:rsidRPr="00374B0A">
        <w:rPr>
          <w:rFonts w:eastAsia="Calibri" w:cstheme="minorHAnsi"/>
          <w:lang w:eastAsia="pl-PL" w:bidi="fa-IR"/>
        </w:rPr>
        <w:t>ej</w:t>
      </w:r>
      <w:r w:rsidR="00F704CB" w:rsidRPr="00374B0A">
        <w:rPr>
          <w:rFonts w:eastAsia="Calibri" w:cstheme="minorHAnsi"/>
          <w:lang w:eastAsia="pl-PL" w:bidi="fa-IR"/>
        </w:rPr>
        <w:t xml:space="preserve"> energię elektryczną</w:t>
      </w:r>
      <w:r w:rsidR="51DD1894" w:rsidRPr="00374B0A">
        <w:rPr>
          <w:rFonts w:eastAsia="Calibri" w:cstheme="minorHAnsi"/>
          <w:lang w:eastAsia="pl-PL" w:bidi="fa-IR"/>
        </w:rPr>
        <w:t xml:space="preserve">. </w:t>
      </w:r>
      <w:r w:rsidR="00F62505" w:rsidRPr="00374B0A">
        <w:rPr>
          <w:rFonts w:eastAsia="Calibri" w:cstheme="minorHAnsi"/>
          <w:lang w:eastAsia="pl-PL" w:bidi="fa-IR"/>
        </w:rPr>
        <w:t xml:space="preserve">Po zakończeniu </w:t>
      </w:r>
      <w:r w:rsidR="008912BE" w:rsidRPr="00374B0A">
        <w:rPr>
          <w:rFonts w:eastAsia="Calibri" w:cstheme="minorHAnsi"/>
          <w:lang w:eastAsia="pl-PL" w:bidi="fa-IR"/>
        </w:rPr>
        <w:t>Prac B+R w Etapie II</w:t>
      </w:r>
      <w:r w:rsidR="00F62505" w:rsidRPr="00374B0A">
        <w:rPr>
          <w:rFonts w:eastAsia="Calibri" w:cstheme="minorHAnsi"/>
          <w:lang w:eastAsia="pl-PL" w:bidi="fa-IR"/>
        </w:rPr>
        <w:t xml:space="preserve">, Zamawiający dokona oceny Demonstratora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62505" w:rsidRPr="00374B0A">
        <w:rPr>
          <w:rFonts w:eastAsia="Calibri" w:cstheme="minorHAnsi"/>
          <w:lang w:eastAsia="pl-PL" w:bidi="fa-IR"/>
        </w:rPr>
        <w:t xml:space="preserve">aterii magazynujących energię elektryczną, 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="00F62505" w:rsidRPr="00374B0A">
        <w:rPr>
          <w:rFonts w:eastAsia="Calibri" w:cstheme="minorHAnsi"/>
          <w:lang w:eastAsia="pl-PL" w:bidi="fa-IR"/>
        </w:rPr>
        <w:t xml:space="preserve"> </w:t>
      </w:r>
      <w:r w:rsidR="007A505C" w:rsidRPr="00374B0A">
        <w:rPr>
          <w:rFonts w:eastAsia="Calibri" w:cstheme="minorHAnsi"/>
          <w:lang w:eastAsia="pl-PL" w:bidi="fa-IR"/>
        </w:rPr>
        <w:t>Uczestnika Przedsięwzięcia</w:t>
      </w:r>
      <w:r w:rsidR="00F62505" w:rsidRPr="00374B0A">
        <w:rPr>
          <w:rFonts w:eastAsia="Calibri" w:cstheme="minorHAnsi"/>
          <w:lang w:eastAsia="pl-PL" w:bidi="fa-IR"/>
        </w:rPr>
        <w:t>.</w:t>
      </w:r>
    </w:p>
    <w:p w14:paraId="61E495FA" w14:textId="57DF486F" w:rsidR="00F704CB" w:rsidRPr="00374B0A" w:rsidRDefault="00F704CB" w:rsidP="00DF59BD">
      <w:pPr>
        <w:spacing w:after="0"/>
        <w:ind w:left="72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 </w:t>
      </w:r>
    </w:p>
    <w:p w14:paraId="3F8C9FDD" w14:textId="05582545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0338FF" w:rsidRPr="00374B0A">
        <w:rPr>
          <w:rFonts w:eastAsia="Calibri" w:cstheme="minorHAnsi"/>
          <w:lang w:eastAsia="pl-PL" w:bidi="fa-IR"/>
        </w:rPr>
        <w:t xml:space="preserve">Etapów w ramach Strumienia „Bateria” </w:t>
      </w:r>
      <w:r w:rsidRPr="00374B0A">
        <w:rPr>
          <w:rFonts w:eastAsia="Calibri" w:cstheme="minorHAnsi"/>
          <w:lang w:eastAsia="pl-PL" w:bidi="fa-IR"/>
        </w:rPr>
        <w:t xml:space="preserve">przedstawiono w </w:t>
      </w:r>
      <w:r w:rsidR="000338FF" w:rsidRPr="00374B0A">
        <w:rPr>
          <w:rFonts w:eastAsia="Calibri" w:cstheme="minorHAnsi"/>
          <w:lang w:eastAsia="pl-PL" w:bidi="fa-IR"/>
        </w:rPr>
        <w:t>T</w:t>
      </w:r>
      <w:r w:rsidRPr="00374B0A">
        <w:rPr>
          <w:rFonts w:eastAsia="Calibri" w:cstheme="minorHAnsi"/>
          <w:lang w:eastAsia="pl-PL" w:bidi="fa-IR"/>
        </w:rPr>
        <w:t>abeli</w:t>
      </w:r>
      <w:r w:rsidR="000338FF" w:rsidRPr="00374B0A">
        <w:rPr>
          <w:rFonts w:eastAsia="Calibri" w:cstheme="minorHAnsi"/>
          <w:lang w:eastAsia="pl-PL" w:bidi="fa-IR"/>
        </w:rPr>
        <w:t xml:space="preserve"> 1</w:t>
      </w:r>
      <w:r w:rsidRPr="00374B0A">
        <w:rPr>
          <w:rFonts w:eastAsia="Calibri" w:cstheme="minorHAnsi"/>
          <w:lang w:eastAsia="pl-PL" w:bidi="fa-IR"/>
        </w:rPr>
        <w:t xml:space="preserve"> poniżej:</w:t>
      </w:r>
    </w:p>
    <w:p w14:paraId="6F928ABC" w14:textId="0FEF99AD" w:rsidR="00F704CB" w:rsidRPr="00C9667C" w:rsidRDefault="00F704CB" w:rsidP="00C9667C">
      <w:pPr>
        <w:pStyle w:val="Nagwek4"/>
      </w:pPr>
      <w:r w:rsidRPr="00C9667C">
        <w:t xml:space="preserve">Tabela </w:t>
      </w:r>
      <w:r w:rsidRPr="00C9667C">
        <w:fldChar w:fldCharType="begin"/>
      </w:r>
      <w:r w:rsidRPr="00C9667C">
        <w:instrText>SEQ Tabela \* ARABIC</w:instrText>
      </w:r>
      <w:r w:rsidRPr="00C9667C">
        <w:fldChar w:fldCharType="separate"/>
      </w:r>
      <w:r w:rsidRPr="00C9667C">
        <w:t>1</w:t>
      </w:r>
      <w:r w:rsidRPr="00C9667C">
        <w:fldChar w:fldCharType="end"/>
      </w:r>
      <w:r w:rsidRPr="00C9667C">
        <w:t xml:space="preserve"> </w:t>
      </w:r>
      <w:r w:rsidR="479FD550" w:rsidRPr="00C9667C">
        <w:t>H</w:t>
      </w:r>
      <w:r w:rsidRPr="00C9667C">
        <w:t xml:space="preserve">armonogram </w:t>
      </w:r>
      <w:r w:rsidR="00F5092A" w:rsidRPr="00C9667C">
        <w:t xml:space="preserve">realizacji </w:t>
      </w:r>
      <w:r w:rsidR="2CE4CFD6" w:rsidRPr="00C9667C">
        <w:t xml:space="preserve">Przedsięwzięcia dla </w:t>
      </w:r>
      <w:r w:rsidR="00F5092A" w:rsidRPr="00C9667C">
        <w:t>Strumienia „Bateria”</w:t>
      </w:r>
      <w:r w:rsidR="19BCBA07" w:rsidRPr="00C9667C">
        <w:t xml:space="preserve"> </w:t>
      </w:r>
    </w:p>
    <w:tbl>
      <w:tblPr>
        <w:tblStyle w:val="Tabela-Siatka"/>
        <w:tblW w:w="9078" w:type="dxa"/>
        <w:jc w:val="center"/>
        <w:tblLook w:val="04A0" w:firstRow="1" w:lastRow="0" w:firstColumn="1" w:lastColumn="0" w:noHBand="0" w:noVBand="1"/>
      </w:tblPr>
      <w:tblGrid>
        <w:gridCol w:w="2122"/>
        <w:gridCol w:w="2716"/>
        <w:gridCol w:w="2650"/>
        <w:gridCol w:w="1590"/>
      </w:tblGrid>
      <w:tr w:rsidR="00775AF7" w:rsidRPr="00C9667C" w14:paraId="07626DBC" w14:textId="77777777" w:rsidTr="61683CE4">
        <w:trPr>
          <w:trHeight w:val="1367"/>
          <w:jc w:val="center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0FBA6355" w14:textId="17D293D8" w:rsidR="0ED64623" w:rsidRPr="00C9667C" w:rsidRDefault="0083215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2716" w:type="dxa"/>
            <w:shd w:val="clear" w:color="auto" w:fill="9CC2E5" w:themeFill="accent1" w:themeFillTint="99"/>
            <w:vAlign w:val="center"/>
          </w:tcPr>
          <w:p w14:paraId="6F47B512" w14:textId="1F538089" w:rsidR="007434D3" w:rsidRPr="00C9667C" w:rsidRDefault="6785B42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50" w:type="dxa"/>
            <w:shd w:val="clear" w:color="auto" w:fill="9CC2E5" w:themeFill="accent1" w:themeFillTint="99"/>
            <w:vAlign w:val="center"/>
          </w:tcPr>
          <w:p w14:paraId="3682A828" w14:textId="6D7EB0E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746EC9AA" w14:textId="2D14349B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0BC6B273" w14:textId="6B6C1CC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2CFA66DB" w14:textId="47AC799F" w:rsidR="007434D3" w:rsidRPr="00C9667C" w:rsidRDefault="007434D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590" w:type="dxa"/>
            <w:shd w:val="clear" w:color="auto" w:fill="9CC2E5" w:themeFill="accent1" w:themeFillTint="99"/>
            <w:vAlign w:val="center"/>
          </w:tcPr>
          <w:p w14:paraId="7134B863" w14:textId="73BC49BE" w:rsidR="5A152C02" w:rsidRPr="00C9667C" w:rsidRDefault="5A152C0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Liczba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</w:tr>
      <w:tr w:rsidR="00775AF7" w:rsidRPr="00C9667C" w14:paraId="2DBFDF60" w14:textId="77777777" w:rsidTr="61683CE4">
        <w:trPr>
          <w:trHeight w:val="64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37326328" w14:textId="2229ABE5" w:rsidR="0BE3A25C" w:rsidRPr="00C9667C" w:rsidRDefault="5734D7BD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Nabór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359DB8D" w14:textId="22BBD619" w:rsidR="007434D3" w:rsidRPr="00C9667C" w:rsidRDefault="00F714BC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 xml:space="preserve">Termin 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>Ogłoszeni</w:t>
            </w:r>
            <w:r w:rsidRPr="00C9667C">
              <w:rPr>
                <w:rFonts w:asciiTheme="minorHAnsi" w:eastAsia="Calibri" w:hAnsiTheme="minorHAnsi" w:cstheme="minorHAnsi"/>
                <w:bCs/>
              </w:rPr>
              <w:t>a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 xml:space="preserve"> Postęp</w:t>
            </w:r>
            <w:r w:rsidR="6F5651F7" w:rsidRPr="00C9667C">
              <w:rPr>
                <w:rFonts w:asciiTheme="minorHAnsi" w:eastAsia="Calibri" w:hAnsiTheme="minorHAnsi" w:cstheme="minorHAnsi"/>
                <w:bCs/>
              </w:rPr>
              <w:t>owania</w:t>
            </w:r>
            <w:r w:rsidR="0077592D" w:rsidRPr="00C9667C">
              <w:rPr>
                <w:rFonts w:asciiTheme="minorHAnsi" w:eastAsia="Calibri" w:hAnsiTheme="minorHAnsi" w:cstheme="minorHAnsi"/>
                <w:bCs/>
              </w:rPr>
              <w:t>.</w:t>
            </w:r>
          </w:p>
        </w:tc>
        <w:tc>
          <w:tcPr>
            <w:tcW w:w="2650" w:type="dxa"/>
            <w:vAlign w:val="center"/>
          </w:tcPr>
          <w:p w14:paraId="3948875D" w14:textId="66465FA7" w:rsidR="007434D3" w:rsidRPr="00C9667C" w:rsidRDefault="7B0A6FE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30</w:t>
            </w:r>
            <w:r w:rsidR="002A4DAE" w:rsidRPr="00C9667C">
              <w:rPr>
                <w:rFonts w:asciiTheme="minorHAnsi" w:eastAsia="Calibri" w:hAnsiTheme="minorHAnsi" w:cstheme="minorHAnsi"/>
              </w:rPr>
              <w:t>.0</w:t>
            </w:r>
            <w:r w:rsidR="1E000A1B" w:rsidRPr="00C9667C">
              <w:rPr>
                <w:rFonts w:asciiTheme="minorHAnsi" w:eastAsia="Calibri" w:hAnsiTheme="minorHAnsi" w:cstheme="minorHAnsi"/>
              </w:rPr>
              <w:t>4</w:t>
            </w:r>
            <w:r w:rsidR="007434D3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541AD06" w14:textId="4D2308BD" w:rsidR="3A8F2C20" w:rsidRPr="00C9667C" w:rsidRDefault="622B7B6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6DA5D7E4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7724774A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300CD66A" w14:textId="0BFF1E6A" w:rsidR="3A8F2C20" w:rsidRPr="00C9667C" w:rsidRDefault="2A259E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686C1082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> </w:t>
            </w:r>
            <w:r w:rsidR="60E37D3C" w:rsidRPr="00C9667C">
              <w:rPr>
                <w:rFonts w:asciiTheme="minorHAnsi" w:eastAsia="Calibri" w:hAnsiTheme="minorHAnsi" w:cstheme="minorHAnsi"/>
              </w:rPr>
              <w:t>na które Zamawiają</w:t>
            </w:r>
            <w:r w:rsidR="7B37EA1A" w:rsidRPr="00C9667C">
              <w:rPr>
                <w:rFonts w:asciiTheme="minorHAnsi" w:eastAsia="Calibri" w:hAnsiTheme="minorHAnsi" w:cstheme="minorHAnsi"/>
              </w:rPr>
              <w:t>cy ma obowiązek udzielić odpowiedzi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4EDE7CD" w14:textId="305FB10C" w:rsidR="675E72C3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14</w:t>
            </w:r>
            <w:r w:rsidR="1CFD0CBA" w:rsidRPr="00C9667C">
              <w:rPr>
                <w:rFonts w:asciiTheme="minorHAnsi" w:eastAsia="Calibri" w:hAnsiTheme="minorHAnsi" w:cstheme="minorHAnsi"/>
              </w:rPr>
              <w:t>.0</w:t>
            </w:r>
            <w:r w:rsidR="608E1ADD" w:rsidRPr="00C9667C">
              <w:rPr>
                <w:rFonts w:asciiTheme="minorHAnsi" w:eastAsia="Calibri" w:hAnsiTheme="minorHAnsi" w:cstheme="minorHAnsi"/>
              </w:rPr>
              <w:t>5</w:t>
            </w:r>
            <w:r w:rsidR="1CFD0CBA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12FF472" w14:textId="5214FDC9" w:rsidR="7CF789BA" w:rsidRPr="00C9667C" w:rsidRDefault="77449CB8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2A8A5BB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37C0A4CE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A69944C" w14:textId="05E9D50C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743B952" w14:textId="41AC2E84" w:rsidR="3D0FE739" w:rsidRPr="00C9667C" w:rsidRDefault="00443A6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ins w:id="2" w:author="Autor">
              <w:r>
                <w:rPr>
                  <w:rFonts w:asciiTheme="minorHAnsi" w:eastAsia="Calibri" w:hAnsiTheme="minorHAnsi" w:cstheme="minorHAnsi"/>
                </w:rPr>
                <w:t>22</w:t>
              </w:r>
            </w:ins>
            <w:del w:id="3" w:author="Autor">
              <w:r w:rsidR="00C628A0" w:rsidRPr="00C9667C" w:rsidDel="00443A62">
                <w:rPr>
                  <w:rFonts w:asciiTheme="minorHAnsi" w:eastAsia="Calibri" w:hAnsiTheme="minorHAnsi" w:cstheme="minorHAnsi"/>
                </w:rPr>
                <w:delText>7</w:delText>
              </w:r>
            </w:del>
            <w:r w:rsidR="34FCA313" w:rsidRPr="00C9667C">
              <w:rPr>
                <w:rFonts w:asciiTheme="minorHAnsi" w:eastAsia="Calibri" w:hAnsiTheme="minorHAnsi" w:cstheme="minorHAnsi"/>
              </w:rPr>
              <w:t>.0</w:t>
            </w:r>
            <w:r w:rsidR="00C628A0" w:rsidRPr="00C9667C">
              <w:rPr>
                <w:rFonts w:asciiTheme="minorHAnsi" w:eastAsia="Calibri" w:hAnsiTheme="minorHAnsi" w:cstheme="minorHAnsi"/>
              </w:rPr>
              <w:t>6</w:t>
            </w:r>
            <w:r w:rsidR="34FCA313" w:rsidRPr="00C9667C">
              <w:rPr>
                <w:rFonts w:asciiTheme="minorHAnsi" w:eastAsia="Calibri" w:hAnsiTheme="minorHAnsi" w:cstheme="minorHAnsi"/>
              </w:rPr>
              <w:t>.2021</w:t>
            </w:r>
          </w:p>
          <w:p w14:paraId="4C7F5F96" w14:textId="10EA0D0D" w:rsidR="2E78197C" w:rsidRPr="00C9667C" w:rsidRDefault="0EAD331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590" w:type="dxa"/>
            <w:vAlign w:val="center"/>
          </w:tcPr>
          <w:p w14:paraId="2A839C3D" w14:textId="5B64528C" w:rsidR="7E195CC8" w:rsidRPr="00C9667C" w:rsidRDefault="3C6855A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0FC44647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CF383F8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0C63299" w14:textId="71D3984A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</w:t>
            </w:r>
            <w:r w:rsidR="2E899DCE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 xml:space="preserve"> w którym </w:t>
            </w:r>
            <w:r w:rsidR="009B6678" w:rsidRPr="00C9667C">
              <w:rPr>
                <w:rFonts w:asciiTheme="minorHAnsi" w:eastAsia="Calibri" w:hAnsiTheme="minorHAnsi" w:cstheme="minorHAnsi"/>
              </w:rPr>
              <w:t>Zamawiający</w:t>
            </w:r>
            <w:r w:rsidRPr="00C9667C">
              <w:rPr>
                <w:rFonts w:asciiTheme="minorHAnsi" w:eastAsia="Calibri" w:hAnsiTheme="minorHAnsi" w:cstheme="minorHAnsi"/>
              </w:rPr>
              <w:t xml:space="preserve"> może ogłosić Dodatkowy Nabór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0FC4597E" w14:textId="23502EC1" w:rsidR="0555CA8E" w:rsidRPr="00C9667C" w:rsidRDefault="088AC51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30 dni od </w:t>
            </w:r>
            <w:r w:rsidR="00F62505" w:rsidRPr="00C9667C">
              <w:rPr>
                <w:rFonts w:asciiTheme="minorHAnsi" w:eastAsia="Calibri" w:hAnsiTheme="minorHAnsi" w:cstheme="minorHAnsi"/>
              </w:rPr>
              <w:t>Publikacji</w:t>
            </w:r>
            <w:r w:rsidR="7562D75B" w:rsidRPr="00C9667C">
              <w:rPr>
                <w:rFonts w:asciiTheme="minorHAnsi" w:eastAsia="Calibri" w:hAnsiTheme="minorHAnsi" w:cstheme="minorHAnsi"/>
              </w:rPr>
              <w:t xml:space="preserve"> Listy Rankingowej </w:t>
            </w:r>
          </w:p>
        </w:tc>
        <w:tc>
          <w:tcPr>
            <w:tcW w:w="1590" w:type="dxa"/>
            <w:vAlign w:val="center"/>
          </w:tcPr>
          <w:p w14:paraId="174114AD" w14:textId="4C387DB3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7D06542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CBAF78B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D0904B0" w14:textId="6265A6A4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A7DC1D1" w14:textId="46F3446E" w:rsidR="2F11EADC" w:rsidRPr="00C9667C" w:rsidRDefault="62C87A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Termin wskazany w dodatkowym ogłoszeniu, </w:t>
            </w:r>
            <w:r w:rsidR="009B6678" w:rsidRPr="00C9667C">
              <w:rPr>
                <w:rFonts w:asciiTheme="minorHAnsi" w:eastAsia="Calibri" w:hAnsiTheme="minorHAnsi" w:cstheme="minorHAnsi"/>
              </w:rPr>
              <w:t>czas na składanie Wniosków nie krótszy niż</w:t>
            </w:r>
            <w:r w:rsidRPr="00C9667C">
              <w:rPr>
                <w:rFonts w:asciiTheme="minorHAnsi" w:eastAsia="Calibri" w:hAnsiTheme="minorHAnsi" w:cstheme="minorHAnsi"/>
              </w:rPr>
              <w:t xml:space="preserve"> 14 dni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5D6832AA" w14:textId="23FB57A4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F4EDFC7" w14:textId="77777777" w:rsidTr="61683CE4">
        <w:trPr>
          <w:trHeight w:val="25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1CF4E15" w14:textId="5215B4D7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Etap I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–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Prototyp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Ogniwa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19D9767" w14:textId="6CE5E84C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Prace badawczo – rozwojowe (Prace B+R)</w:t>
            </w:r>
            <w:r w:rsidR="0011061D" w:rsidRPr="00C9667C">
              <w:rPr>
                <w:rFonts w:asciiTheme="minorHAnsi" w:eastAsia="Calibri" w:hAnsiTheme="minorHAnsi" w:cstheme="minorHAnsi"/>
              </w:rPr>
              <w:t xml:space="preserve"> prowadzone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24265E4F" w14:textId="3244A192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Przygotowanie 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>gniw</w:t>
            </w:r>
            <w:r w:rsidR="00180A82" w:rsidRPr="00C9667C">
              <w:rPr>
                <w:rFonts w:asciiTheme="minorHAnsi" w:eastAsia="Calibri" w:hAnsiTheme="minorHAnsi" w:cstheme="minorHAnsi"/>
              </w:rPr>
              <w:t xml:space="preserve">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25F15483" w14:textId="79A5C189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C9667C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6FEAF63" w14:textId="77777777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8B94836" w14:textId="2FAD394B" w:rsidR="00F62505" w:rsidRPr="00C9667C" w:rsidRDefault="676AF69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01536A" w:rsidRPr="00C9667C">
              <w:rPr>
                <w:rFonts w:asciiTheme="minorHAnsi" w:eastAsia="Calibri" w:hAnsiTheme="minorHAnsi" w:cstheme="minorHAnsi"/>
              </w:rPr>
              <w:t>5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01536A" w:rsidRPr="00C9667C">
              <w:rPr>
                <w:rFonts w:asciiTheme="minorHAnsi" w:eastAsia="Calibri" w:hAnsiTheme="minorHAnsi" w:cstheme="minorHAnsi"/>
              </w:rPr>
              <w:t>ę</w:t>
            </w:r>
            <w:r w:rsidR="18FDA9D4" w:rsidRPr="00C9667C">
              <w:rPr>
                <w:rFonts w:asciiTheme="minorHAnsi" w:eastAsia="Calibri" w:hAnsiTheme="minorHAnsi" w:cstheme="minorHAnsi"/>
              </w:rPr>
              <w:t>c</w:t>
            </w:r>
            <w:r w:rsidR="0001536A" w:rsidRPr="00C9667C">
              <w:rPr>
                <w:rFonts w:asciiTheme="minorHAnsi" w:eastAsia="Calibri" w:hAnsiTheme="minorHAnsi" w:cstheme="minorHAnsi"/>
              </w:rPr>
              <w:t>y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od Podpisania </w:t>
            </w:r>
            <w:r w:rsidR="65F23745" w:rsidRPr="00C9667C">
              <w:rPr>
                <w:rFonts w:asciiTheme="minorHAnsi" w:eastAsia="Calibri" w:hAnsiTheme="minorHAnsi" w:cstheme="minorHAnsi"/>
              </w:rPr>
              <w:t>u</w:t>
            </w:r>
            <w:r w:rsidR="0E4D52FA" w:rsidRPr="00C9667C">
              <w:rPr>
                <w:rFonts w:asciiTheme="minorHAnsi" w:eastAsia="Calibri" w:hAnsiTheme="minorHAnsi" w:cstheme="minorHAnsi"/>
              </w:rPr>
              <w:t>m</w:t>
            </w:r>
            <w:r w:rsidR="65F23745" w:rsidRPr="00C9667C">
              <w:rPr>
                <w:rFonts w:asciiTheme="minorHAnsi" w:eastAsia="Calibri" w:hAnsiTheme="minorHAnsi" w:cstheme="minorHAnsi"/>
              </w:rPr>
              <w:t>ó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w z </w:t>
            </w:r>
            <w:r w:rsidR="00853D20" w:rsidRPr="00C9667C">
              <w:rPr>
                <w:rFonts w:asciiTheme="minorHAnsi" w:eastAsia="Calibri" w:hAnsiTheme="minorHAnsi" w:cstheme="minorHAnsi"/>
              </w:rPr>
              <w:t xml:space="preserve">Uczestnikami Przedsięwzięcia </w:t>
            </w:r>
            <w:r w:rsidR="65F23745" w:rsidRPr="00C9667C">
              <w:rPr>
                <w:rFonts w:asciiTheme="minorHAnsi" w:eastAsia="Calibri" w:hAnsiTheme="minorHAnsi" w:cstheme="minorHAnsi"/>
              </w:rPr>
              <w:t>wyłonionymi w Podstawowym Naborze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Merge w:val="restart"/>
            <w:vAlign w:val="center"/>
          </w:tcPr>
          <w:p w14:paraId="1299B977" w14:textId="7B8F5FEC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775AF7" w:rsidRPr="00C9667C" w14:paraId="6754B45A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586E3955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DC598B6" w14:textId="66296638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Testy </w:t>
            </w:r>
            <w:r w:rsidR="005D0F52" w:rsidRPr="00C9667C">
              <w:rPr>
                <w:rFonts w:asciiTheme="minorHAnsi" w:eastAsia="Calibri" w:hAnsiTheme="minorHAnsi" w:cstheme="minorHAnsi"/>
              </w:rPr>
              <w:t xml:space="preserve">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 xml:space="preserve">gniw </w:t>
            </w:r>
            <w:r w:rsidR="00180A82" w:rsidRPr="00C9667C">
              <w:rPr>
                <w:rFonts w:asciiTheme="minorHAnsi" w:eastAsia="Calibri" w:hAnsiTheme="minorHAnsi" w:cstheme="minorHAnsi"/>
              </w:rPr>
              <w:t>przeprowadzone przez Zamawiającego:</w:t>
            </w:r>
          </w:p>
          <w:p w14:paraId="0F04338C" w14:textId="1DA99328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gęstość i pochodzenie surowców w ogniwach: 1 miesiąc</w:t>
            </w:r>
          </w:p>
          <w:p w14:paraId="73F43F5D" w14:textId="3946F40B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żywotność</w:t>
            </w:r>
            <w:r w:rsidR="00832154"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14 miesięcy</w:t>
            </w:r>
          </w:p>
          <w:p w14:paraId="7059D59F" w14:textId="38EC138D" w:rsidR="00F62505" w:rsidRPr="00C9667C" w:rsidRDefault="00B967A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Wykonawca równolegle </w:t>
            </w:r>
            <w:r w:rsidR="00035B57" w:rsidRPr="00C9667C">
              <w:rPr>
                <w:rFonts w:asciiTheme="minorHAnsi" w:eastAsia="Calibri" w:hAnsiTheme="minorHAnsi" w:cstheme="minorHAnsi"/>
              </w:rPr>
              <w:t xml:space="preserve">kontynuuje prace badawczo-rozwojowe i </w:t>
            </w:r>
            <w:r w:rsidRPr="00C9667C">
              <w:rPr>
                <w:rFonts w:asciiTheme="minorHAnsi" w:eastAsia="Calibri" w:hAnsiTheme="minorHAnsi" w:cstheme="minorHAnsi"/>
              </w:rPr>
              <w:t>przeprowadza testy własne opracowanych Prototypów Ogniw.</w:t>
            </w:r>
          </w:p>
        </w:tc>
        <w:tc>
          <w:tcPr>
            <w:tcW w:w="2650" w:type="dxa"/>
            <w:vAlign w:val="center"/>
          </w:tcPr>
          <w:p w14:paraId="5AFCCA57" w14:textId="3EF9B842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01536A" w:rsidRPr="00C9667C">
              <w:rPr>
                <w:rFonts w:asciiTheme="minorHAnsi" w:eastAsia="Calibri" w:hAnsiTheme="minorHAnsi" w:cstheme="minorHAnsi"/>
              </w:rPr>
              <w:t xml:space="preserve"> w terminie 5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</w:t>
            </w:r>
            <w:r w:rsidRPr="00C9667C">
              <w:rPr>
                <w:rFonts w:asciiTheme="minorHAnsi" w:eastAsia="Calibri" w:hAnsiTheme="minorHAnsi" w:cstheme="minorHAnsi"/>
              </w:rPr>
              <w:t xml:space="preserve"> od podpisania umów z Uczestnikami Przedsięwzięcia wyłonionymi w Podstawowym Naborze</w:t>
            </w:r>
          </w:p>
          <w:p w14:paraId="230462F2" w14:textId="77777777" w:rsidR="002C4111" w:rsidRPr="00C9667C" w:rsidRDefault="002C41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74B6906F" w14:textId="79D6152D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 xml:space="preserve">15 miesięcy </w:t>
            </w:r>
          </w:p>
          <w:p w14:paraId="636612BE" w14:textId="3EA5AC3F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90" w:type="dxa"/>
            <w:vMerge/>
            <w:vAlign w:val="center"/>
          </w:tcPr>
          <w:p w14:paraId="6863DDD8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355BFCC1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47B4970F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0770A71" w14:textId="77EEA2F7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00F62505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650" w:type="dxa"/>
            <w:vAlign w:val="center"/>
          </w:tcPr>
          <w:p w14:paraId="286F5229" w14:textId="64B45156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C628A0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w terminie </w:t>
            </w:r>
            <w:r w:rsidR="00EC2A56" w:rsidRPr="00C9667C">
              <w:rPr>
                <w:rFonts w:asciiTheme="minorHAnsi" w:eastAsia="Calibri" w:hAnsiTheme="minorHAnsi" w:cstheme="minorHAnsi"/>
              </w:rPr>
              <w:t xml:space="preserve">1 dzień + </w:t>
            </w:r>
            <w:r w:rsidR="0001536A" w:rsidRPr="00C9667C">
              <w:rPr>
                <w:rFonts w:asciiTheme="minorHAnsi" w:eastAsia="Calibri" w:hAnsiTheme="minorHAnsi" w:cstheme="minorHAnsi"/>
              </w:rPr>
              <w:t>20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 od podpisania umów z Uczestnikami Przedsięwzięcia wyłonionymi w Podstawowym (dzień po zakończeniu Testów Prototypów Ogniw)</w:t>
            </w:r>
          </w:p>
        </w:tc>
        <w:tc>
          <w:tcPr>
            <w:tcW w:w="1590" w:type="dxa"/>
            <w:vMerge/>
            <w:vAlign w:val="center"/>
          </w:tcPr>
          <w:p w14:paraId="40D2D7E1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0B62D2C3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28716CBE" w14:textId="2677686E" w:rsidR="00F62505" w:rsidRPr="00C9667C" w:rsidRDefault="00F62505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9F77F1" w14:textId="7CD3651C" w:rsidR="0011061D" w:rsidRPr="00C9667C" w:rsidRDefault="00D4292B" w:rsidP="00412A4F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Ocena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W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>yników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oraz Selekcja </w:t>
            </w:r>
            <w:r w:rsidR="007D67B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Uczestników Przedsięwzięcia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do Etapu II</w:t>
            </w:r>
            <w:r w:rsidR="00F60589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3C95648" w14:textId="0D77EB31" w:rsidR="00F62505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>1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miesiąc od</w:t>
            </w:r>
            <w:r w:rsidR="008B39B8" w:rsidRPr="00C9667C">
              <w:rPr>
                <w:rFonts w:asciiTheme="minorHAnsi" w:eastAsia="Calibri" w:hAnsiTheme="minorHAnsi" w:cstheme="minorHAnsi"/>
              </w:rPr>
              <w:t xml:space="preserve"> Terminu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Wyników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Prac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11061D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przez </w:t>
            </w:r>
            <w:r w:rsidR="00775AF7" w:rsidRPr="00C9667C">
              <w:rPr>
                <w:rFonts w:asciiTheme="minorHAnsi" w:eastAsia="Calibri" w:hAnsiTheme="minorHAnsi" w:cstheme="minorHAnsi"/>
                <w:color w:val="000000" w:themeColor="text1"/>
              </w:rPr>
              <w:t>Uczestników Przedsięwzięcia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1590" w:type="dxa"/>
            <w:vMerge/>
            <w:vAlign w:val="center"/>
          </w:tcPr>
          <w:p w14:paraId="1A7F35DE" w14:textId="0FC831B3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775AF7" w:rsidRPr="00C9667C" w14:paraId="3E91154F" w14:textId="77777777" w:rsidTr="61683CE4">
        <w:trPr>
          <w:trHeight w:val="261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37365FF" w14:textId="49A54D2F" w:rsidR="0ED64623" w:rsidRPr="00C9667C" w:rsidRDefault="003A5A02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Etap II</w:t>
            </w:r>
            <w:r w:rsidR="37432431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– Demonstrator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Bateri</w:t>
            </w:r>
            <w:r w:rsidR="757629EA" w:rsidRPr="00C9667C">
              <w:rPr>
                <w:rFonts w:asciiTheme="minorHAnsi" w:eastAsia="Calibri" w:hAnsiTheme="minorHAnsi" w:cstheme="minorHAnsi"/>
                <w:b/>
                <w:bCs/>
              </w:rPr>
              <w:t>i</w:t>
            </w:r>
          </w:p>
          <w:p w14:paraId="0D6475FC" w14:textId="1D36D9ED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40F9705" w14:textId="3666DB4A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088C0A5A" w14:textId="2D3412A2" w:rsidR="0ED64623" w:rsidRPr="00C9667C" w:rsidRDefault="008B39B8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Prace badawczo-rozwojowe (Prace B+R) </w:t>
            </w:r>
            <w:r w:rsidR="009A10FD" w:rsidRPr="00C9667C">
              <w:rPr>
                <w:rFonts w:asciiTheme="minorHAnsi" w:eastAsia="Calibri" w:hAnsiTheme="minorHAnsi" w:cstheme="minorHAnsi"/>
              </w:rPr>
              <w:t>mające na celu w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ykonanie, dostarczenie i testowe uruchomienie przez </w:t>
            </w:r>
            <w:r w:rsidR="00775AF7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54319173" w:rsidRPr="00C9667C">
              <w:rPr>
                <w:rFonts w:asciiTheme="minorHAnsi" w:eastAsia="Calibri" w:hAnsiTheme="minorHAnsi" w:cstheme="minorHAnsi"/>
              </w:rPr>
              <w:t>Demonstratora</w:t>
            </w:r>
            <w:r w:rsidR="5E0CEC32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9A10FD" w:rsidRPr="00C9667C">
              <w:rPr>
                <w:rFonts w:asciiTheme="minorHAnsi" w:eastAsia="Calibri" w:hAnsiTheme="minorHAnsi" w:cstheme="minorHAnsi"/>
              </w:rPr>
              <w:t>B</w:t>
            </w:r>
            <w:r w:rsidR="6AE89BFA" w:rsidRPr="00C9667C">
              <w:rPr>
                <w:rFonts w:asciiTheme="minorHAnsi" w:eastAsia="Calibri" w:hAnsiTheme="minorHAnsi" w:cstheme="minorHAnsi"/>
              </w:rPr>
              <w:t>aterii</w:t>
            </w:r>
            <w:r w:rsidR="009A10FD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65AB654B" w14:textId="36A08F90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50" w:type="dxa"/>
            <w:vAlign w:val="center"/>
          </w:tcPr>
          <w:p w14:paraId="55F31480" w14:textId="4E548B1F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Prac B+R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po zakończeniu Oceny Wyników Prac B+R Etapu I i Selekcji Uczestników  Przedsięwzięcia do Etapu II.</w:t>
            </w:r>
          </w:p>
          <w:p w14:paraId="64D02EBE" w14:textId="77777777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D7A475A" w14:textId="628295B0" w:rsidR="0ED64623" w:rsidRPr="00C9667C" w:rsidRDefault="3383B9D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</w:t>
            </w:r>
            <w:r w:rsidR="3EC2885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="585070AF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619E7838" w:rsidRPr="00C9667C">
              <w:rPr>
                <w:rFonts w:asciiTheme="minorHAnsi" w:eastAsia="Calibri" w:hAnsiTheme="minorHAnsi" w:cstheme="minorHAnsi"/>
              </w:rPr>
              <w:t>miesi</w:t>
            </w:r>
            <w:r w:rsidR="00772277" w:rsidRPr="00C9667C">
              <w:rPr>
                <w:rFonts w:asciiTheme="minorHAnsi" w:eastAsia="Calibri" w:hAnsiTheme="minorHAnsi" w:cstheme="minorHAnsi"/>
              </w:rPr>
              <w:t>ęcy</w:t>
            </w:r>
            <w:r w:rsidR="619E7838" w:rsidRPr="00C9667C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590" w:type="dxa"/>
            <w:vAlign w:val="center"/>
          </w:tcPr>
          <w:p w14:paraId="05ED4702" w14:textId="33A63002" w:rsidR="10FD1E33" w:rsidRPr="00C9667C" w:rsidRDefault="695A186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6C158D" w:rsidRPr="00C9667C" w14:paraId="1F60064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4093154" w14:textId="77777777" w:rsidR="006C158D" w:rsidRPr="00C9667C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B619D6" w14:textId="1DF46BA4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 Zamawiającemu.</w:t>
            </w:r>
          </w:p>
        </w:tc>
        <w:tc>
          <w:tcPr>
            <w:tcW w:w="2650" w:type="dxa"/>
            <w:vAlign w:val="center"/>
          </w:tcPr>
          <w:p w14:paraId="380A1B08" w14:textId="23FFDFD5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+ 3 miesiące od zakończenia Selekcji Uczestników Przedsięwzięcia do Etapu II.</w:t>
            </w:r>
          </w:p>
        </w:tc>
        <w:tc>
          <w:tcPr>
            <w:tcW w:w="1590" w:type="dxa"/>
            <w:vAlign w:val="center"/>
          </w:tcPr>
          <w:p w14:paraId="76BBD825" w14:textId="77777777" w:rsidR="006C158D" w:rsidRPr="00C9667C" w:rsidRDefault="006C158D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775AF7" w:rsidRPr="00C9667C" w14:paraId="5BDD3AC9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6E321F0E" w14:textId="77777777" w:rsidR="007D2182" w:rsidRPr="00C9667C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3DE4D75" w14:textId="7F0C6F74" w:rsidR="007D2182" w:rsidRPr="00C9667C" w:rsidDel="009A10FD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24E2E3C" w14:textId="79A37425" w:rsidR="007D2182" w:rsidRPr="00C9667C" w:rsidRDefault="5829305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772277" w:rsidRPr="00C9667C">
              <w:rPr>
                <w:rFonts w:asciiTheme="minorHAnsi" w:eastAsia="Calibri" w:hAnsiTheme="minorHAnsi" w:cstheme="minorHAnsi"/>
              </w:rPr>
              <w:t>ę</w:t>
            </w:r>
            <w:r w:rsidRPr="00C9667C">
              <w:rPr>
                <w:rFonts w:asciiTheme="minorHAnsi" w:eastAsia="Calibri" w:hAnsiTheme="minorHAnsi" w:cstheme="minorHAnsi"/>
              </w:rPr>
              <w:t>c</w:t>
            </w:r>
            <w:r w:rsidR="00772277" w:rsidRPr="00C9667C">
              <w:rPr>
                <w:rFonts w:asciiTheme="minorHAnsi" w:eastAsia="Calibri" w:hAnsiTheme="minorHAnsi" w:cstheme="minorHAnsi"/>
              </w:rPr>
              <w:t>y</w:t>
            </w:r>
            <w:r w:rsidRPr="00C9667C">
              <w:rPr>
                <w:rFonts w:asciiTheme="minorHAnsi" w:eastAsia="Calibri" w:hAnsiTheme="minorHAnsi" w:cstheme="minorHAnsi"/>
              </w:rPr>
              <w:t xml:space="preserve"> od zakończenia Selekcji </w:t>
            </w:r>
            <w:r w:rsidR="007D67B2" w:rsidRPr="00C9667C">
              <w:rPr>
                <w:rFonts w:asciiTheme="minorHAnsi" w:eastAsia="Calibri" w:hAnsiTheme="minorHAnsi" w:cstheme="minorHAnsi"/>
              </w:rPr>
              <w:t xml:space="preserve">Uczestników Przedsięwzięcia </w:t>
            </w:r>
            <w:r w:rsidRPr="00C9667C">
              <w:rPr>
                <w:rFonts w:asciiTheme="minorHAnsi" w:eastAsia="Calibri" w:hAnsiTheme="minorHAnsi" w:cstheme="minorHAnsi"/>
              </w:rPr>
              <w:t>do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1C509E7F" w14:textId="6919F9AD" w:rsidR="007D2182" w:rsidRPr="00C9667C" w:rsidRDefault="002C4111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534E1E5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3621893" w14:textId="72210BD5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7BBDE8D2" w14:textId="3046CBAA" w:rsidR="007434D3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Ocena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Pr="00C9667C">
              <w:rPr>
                <w:rFonts w:asciiTheme="minorHAnsi" w:eastAsia="Calibri" w:hAnsiTheme="minorHAnsi" w:cstheme="minorHAnsi"/>
              </w:rPr>
              <w:t xml:space="preserve">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F99AE22" w14:textId="6AC28D62" w:rsidR="007434D3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4E6DAE13" w:rsidRPr="00C9667C">
              <w:rPr>
                <w:rFonts w:asciiTheme="minorHAnsi" w:eastAsia="Calibri" w:hAnsiTheme="minorHAnsi" w:cstheme="minorHAnsi"/>
              </w:rPr>
              <w:t>1 mies</w:t>
            </w:r>
            <w:r w:rsidR="5738466F" w:rsidRPr="00C9667C">
              <w:rPr>
                <w:rFonts w:asciiTheme="minorHAnsi" w:eastAsia="Calibri" w:hAnsiTheme="minorHAnsi" w:cstheme="minorHAnsi"/>
              </w:rPr>
              <w:t>iąc</w:t>
            </w:r>
            <w:r w:rsidR="4E6DAE1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2C4111" w:rsidRPr="00C9667C">
              <w:rPr>
                <w:rFonts w:asciiTheme="minorHAnsi" w:eastAsia="Calibri" w:hAnsiTheme="minorHAnsi" w:cstheme="minorHAnsi"/>
              </w:rPr>
              <w:t xml:space="preserve">od Terminu </w:t>
            </w:r>
            <w:r w:rsidR="002C4111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przez </w:t>
            </w:r>
            <w:r w:rsidR="007D67B2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6C2CC1E7" w14:textId="7773B160" w:rsidR="125FB565" w:rsidRPr="00C9667C" w:rsidRDefault="125FB56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7FF5DCAD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64BD703C" w14:textId="7B292143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2879A71" w14:textId="235FC8FD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Zakończenie Przedsięwzięcia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73CC96D" w14:textId="20FFE2A1" w:rsidR="002C188E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 xml:space="preserve">Termin </w:t>
            </w:r>
            <w:r w:rsidRPr="00C9667C">
              <w:rPr>
                <w:rFonts w:asciiTheme="minorHAnsi" w:eastAsia="Calibri" w:hAnsiTheme="minorHAnsi" w:cstheme="minorHAnsi"/>
              </w:rPr>
              <w:t xml:space="preserve">-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1 </w:t>
            </w:r>
            <w:r w:rsidR="002C4111" w:rsidRPr="00C9667C">
              <w:rPr>
                <w:rFonts w:asciiTheme="minorHAnsi" w:eastAsia="Calibri" w:hAnsiTheme="minorHAnsi" w:cstheme="minorHAnsi"/>
              </w:rPr>
              <w:t>dzień po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</w:rPr>
              <w:t>zakończe</w:t>
            </w:r>
            <w:r w:rsidR="0077592D" w:rsidRPr="00C9667C">
              <w:rPr>
                <w:rFonts w:asciiTheme="minorHAnsi" w:eastAsia="Calibri" w:hAnsiTheme="minorHAnsi" w:cstheme="minorHAnsi"/>
              </w:rPr>
              <w:t>ni</w:t>
            </w:r>
            <w:r w:rsidR="002C4111" w:rsidRPr="00C9667C">
              <w:rPr>
                <w:rFonts w:asciiTheme="minorHAnsi" w:eastAsia="Calibri" w:hAnsiTheme="minorHAnsi" w:cstheme="minorHAnsi"/>
              </w:rPr>
              <w:t>u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Etapu II.</w:t>
            </w:r>
          </w:p>
        </w:tc>
        <w:tc>
          <w:tcPr>
            <w:tcW w:w="1590" w:type="dxa"/>
            <w:vAlign w:val="center"/>
          </w:tcPr>
          <w:p w14:paraId="32083569" w14:textId="2C388279" w:rsidR="002C188E" w:rsidRPr="00C9667C" w:rsidRDefault="0008241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775AF7" w:rsidRPr="00C9667C" w14:paraId="513D0E03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08472C75" w14:textId="265459FF" w:rsidR="1299B977" w:rsidRPr="00C9667C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A41B7F7" w14:textId="4D01890A" w:rsidR="1CA8F439" w:rsidRPr="00C9667C" w:rsidRDefault="31EA8D4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Łącznie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od </w:t>
            </w:r>
            <w:r w:rsidR="3147D0FB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rozpoczęcia </w:t>
            </w:r>
            <w:r w:rsidR="60506F57" w:rsidRPr="00C9667C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>tapu I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2650" w:type="dxa"/>
            <w:vAlign w:val="center"/>
          </w:tcPr>
          <w:p w14:paraId="1C1FA424" w14:textId="2985A21F" w:rsidR="1CA8F439" w:rsidRPr="00C9667C" w:rsidRDefault="0E799185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772277" w:rsidRPr="00C9667C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27B1D33" w:rsidRPr="00C9667C">
              <w:rPr>
                <w:rFonts w:asciiTheme="minorHAnsi" w:eastAsia="Calibri" w:hAnsiTheme="minorHAnsi" w:cstheme="minorHAnsi"/>
                <w:b/>
                <w:bCs/>
              </w:rPr>
              <w:t>m</w:t>
            </w:r>
            <w:r w:rsidR="3BBC98E2" w:rsidRPr="00C9667C">
              <w:rPr>
                <w:rFonts w:asciiTheme="minorHAnsi" w:eastAsia="Calibri" w:hAnsiTheme="minorHAnsi" w:cstheme="minorHAnsi"/>
                <w:b/>
                <w:bCs/>
              </w:rPr>
              <w:t>iesięcy</w:t>
            </w:r>
          </w:p>
        </w:tc>
        <w:tc>
          <w:tcPr>
            <w:tcW w:w="1590" w:type="dxa"/>
            <w:vAlign w:val="center"/>
          </w:tcPr>
          <w:p w14:paraId="4B2154C5" w14:textId="5352220B" w:rsidR="1299B977" w:rsidRPr="00C9667C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6155D68C" w14:textId="76EFCBFB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Szczegółowe informacje dotyczące poszczególnych </w:t>
      </w:r>
      <w:r w:rsidR="00D75C44" w:rsidRPr="00374B0A">
        <w:rPr>
          <w:rFonts w:eastAsia="Calibri" w:cstheme="minorHAnsi"/>
          <w:lang w:eastAsia="pl-PL" w:bidi="fa-IR"/>
        </w:rPr>
        <w:t>etapów</w:t>
      </w:r>
      <w:r w:rsidRPr="00374B0A">
        <w:rPr>
          <w:rFonts w:eastAsia="Calibri" w:cstheme="minorHAnsi"/>
          <w:lang w:eastAsia="pl-PL" w:bidi="fa-IR"/>
        </w:rPr>
        <w:t xml:space="preserve"> przedstawiono w dalszej części dokumentu. </w:t>
      </w:r>
    </w:p>
    <w:p w14:paraId="220AE846" w14:textId="4F2434C7" w:rsidR="00AB543D" w:rsidRPr="00374B0A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>Etap I</w:t>
      </w:r>
      <w:r w:rsidR="595AE1BF" w:rsidRPr="00374B0A">
        <w:t xml:space="preserve"> </w:t>
      </w:r>
      <w:r w:rsidR="009A3579" w:rsidRPr="00374B0A">
        <w:t>S</w:t>
      </w:r>
      <w:r w:rsidR="595AE1BF" w:rsidRPr="00374B0A">
        <w:t>trumienia “Bateria”</w:t>
      </w:r>
    </w:p>
    <w:p w14:paraId="177D94EE" w14:textId="77777777" w:rsidR="00AB543D" w:rsidRPr="00FE5969" w:rsidRDefault="00AB543D" w:rsidP="00DF59BD">
      <w:pPr>
        <w:pStyle w:val="Nagwek2"/>
        <w:spacing w:line="259" w:lineRule="auto"/>
      </w:pPr>
      <w:r w:rsidRPr="00FE5969">
        <w:t>Informacje wstępne</w:t>
      </w:r>
    </w:p>
    <w:p w14:paraId="6ABB252C" w14:textId="6D8BBEBD" w:rsidR="5F012CDB" w:rsidRPr="00374B0A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6924D9" w:rsidRPr="00374B0A">
        <w:rPr>
          <w:rFonts w:eastAsia="Calibri" w:cstheme="minorHAnsi"/>
          <w:color w:val="000000" w:themeColor="text1"/>
        </w:rPr>
        <w:t>prze</w:t>
      </w:r>
      <w:r w:rsidRPr="00374B0A">
        <w:rPr>
          <w:rFonts w:eastAsia="Calibri" w:cstheme="minorHAnsi"/>
          <w:color w:val="000000" w:themeColor="text1"/>
        </w:rPr>
        <w:t xml:space="preserve">prowadzi prace badawczo-rozwojowe </w:t>
      </w:r>
      <w:r w:rsidR="462F5B07" w:rsidRPr="00374B0A">
        <w:rPr>
          <w:rFonts w:eastAsia="Calibri" w:cstheme="minorHAnsi"/>
          <w:color w:val="000000" w:themeColor="text1"/>
        </w:rPr>
        <w:t xml:space="preserve">(Prace B+R) </w:t>
      </w:r>
      <w:r w:rsidRPr="00374B0A">
        <w:rPr>
          <w:rFonts w:eastAsia="Calibri" w:cstheme="minorHAnsi"/>
          <w:color w:val="000000" w:themeColor="text1"/>
        </w:rPr>
        <w:t>dotyczące Technologii</w:t>
      </w:r>
      <w:r w:rsidR="00F60589" w:rsidRPr="00374B0A">
        <w:rPr>
          <w:rFonts w:eastAsia="Calibri" w:cstheme="minorHAnsi"/>
          <w:color w:val="000000" w:themeColor="text1"/>
        </w:rPr>
        <w:t xml:space="preserve"> O</w:t>
      </w:r>
      <w:r w:rsidR="6567C33F" w:rsidRPr="00374B0A">
        <w:rPr>
          <w:rFonts w:eastAsia="Calibri" w:cstheme="minorHAnsi"/>
          <w:color w:val="000000" w:themeColor="text1"/>
        </w:rPr>
        <w:t>gniw galwanicznych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i zademonstruje jej działanie za pomocą</w:t>
      </w:r>
      <w:r w:rsidR="4C9CE400" w:rsidRPr="00374B0A">
        <w:rPr>
          <w:rFonts w:eastAsia="Calibri" w:cstheme="minorHAnsi"/>
          <w:color w:val="000000" w:themeColor="text1"/>
        </w:rPr>
        <w:t xml:space="preserve"> </w:t>
      </w:r>
      <w:r w:rsidR="38713B32" w:rsidRPr="00374B0A">
        <w:rPr>
          <w:rFonts w:eastAsia="Calibri" w:cstheme="minorHAnsi"/>
          <w:color w:val="000000" w:themeColor="text1"/>
        </w:rPr>
        <w:t>Prototyp</w:t>
      </w:r>
      <w:r w:rsidR="00F60589" w:rsidRPr="00374B0A">
        <w:rPr>
          <w:rFonts w:eastAsia="Calibri" w:cstheme="minorHAnsi"/>
          <w:color w:val="000000" w:themeColor="text1"/>
        </w:rPr>
        <w:t>u</w:t>
      </w:r>
      <w:r w:rsidR="38713B32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38713B32" w:rsidRPr="00374B0A">
        <w:rPr>
          <w:rFonts w:eastAsia="Calibri" w:cstheme="minorHAnsi"/>
          <w:color w:val="000000" w:themeColor="text1"/>
        </w:rPr>
        <w:t>gniw</w:t>
      </w:r>
      <w:r w:rsidR="00F60589" w:rsidRPr="00374B0A">
        <w:rPr>
          <w:rFonts w:eastAsia="Calibri" w:cstheme="minorHAnsi"/>
          <w:color w:val="000000" w:themeColor="text1"/>
        </w:rPr>
        <w:t>a</w:t>
      </w:r>
      <w:r w:rsidR="38713B32" w:rsidRPr="00374B0A">
        <w:rPr>
          <w:rFonts w:eastAsia="Calibri" w:cstheme="minorHAnsi"/>
          <w:color w:val="000000" w:themeColor="text1"/>
        </w:rPr>
        <w:t xml:space="preserve"> galwaniczn</w:t>
      </w:r>
      <w:r w:rsidR="00F60589" w:rsidRPr="00374B0A">
        <w:rPr>
          <w:rFonts w:eastAsia="Calibri" w:cstheme="minorHAnsi"/>
          <w:color w:val="000000" w:themeColor="text1"/>
        </w:rPr>
        <w:t>ego.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F60589" w:rsidRPr="00374B0A">
        <w:rPr>
          <w:rFonts w:eastAsia="Calibri" w:cstheme="minorHAnsi"/>
          <w:color w:val="000000" w:themeColor="text1"/>
        </w:rPr>
        <w:t xml:space="preserve">po </w:t>
      </w:r>
      <w:r w:rsidR="007D67B2" w:rsidRPr="00374B0A">
        <w:rPr>
          <w:rFonts w:eastAsia="Calibri" w:cstheme="minorHAnsi"/>
          <w:color w:val="000000" w:themeColor="text1"/>
        </w:rPr>
        <w:t xml:space="preserve">zakończeniu </w:t>
      </w:r>
      <w:r w:rsidR="00F60589" w:rsidRPr="00374B0A">
        <w:rPr>
          <w:rFonts w:eastAsia="Calibri" w:cstheme="minorHAnsi"/>
          <w:color w:val="000000" w:themeColor="text1"/>
        </w:rPr>
        <w:t xml:space="preserve">Prac B+R </w:t>
      </w:r>
      <w:r w:rsidR="155A1BA8" w:rsidRPr="00374B0A">
        <w:rPr>
          <w:rFonts w:eastAsia="Calibri" w:cstheme="minorHAnsi"/>
          <w:color w:val="000000" w:themeColor="text1"/>
        </w:rPr>
        <w:t>przeka</w:t>
      </w:r>
      <w:r w:rsidR="006924D9" w:rsidRPr="00374B0A">
        <w:rPr>
          <w:rFonts w:eastAsia="Calibri" w:cstheme="minorHAnsi"/>
          <w:color w:val="000000" w:themeColor="text1"/>
        </w:rPr>
        <w:t>że</w:t>
      </w:r>
      <w:r w:rsidR="00F60589" w:rsidRPr="00374B0A">
        <w:rPr>
          <w:rFonts w:eastAsia="Calibri" w:cstheme="minorHAnsi"/>
          <w:color w:val="000000" w:themeColor="text1"/>
        </w:rPr>
        <w:t xml:space="preserve"> Prototyp</w:t>
      </w:r>
      <w:r w:rsidR="155A1BA8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155A1BA8" w:rsidRPr="00374B0A">
        <w:rPr>
          <w:rFonts w:eastAsia="Calibri" w:cstheme="minorHAnsi"/>
          <w:color w:val="000000" w:themeColor="text1"/>
        </w:rPr>
        <w:t xml:space="preserve">gniwa </w:t>
      </w:r>
      <w:r w:rsidR="006924D9" w:rsidRPr="00374B0A">
        <w:rPr>
          <w:rFonts w:eastAsia="Calibri" w:cstheme="minorHAnsi"/>
          <w:color w:val="000000" w:themeColor="text1"/>
        </w:rPr>
        <w:t xml:space="preserve">do </w:t>
      </w:r>
      <w:r w:rsidR="00F60589" w:rsidRPr="00374B0A">
        <w:rPr>
          <w:rFonts w:eastAsia="Calibri" w:cstheme="minorHAnsi"/>
          <w:color w:val="000000" w:themeColor="text1"/>
        </w:rPr>
        <w:t>T</w:t>
      </w:r>
      <w:r w:rsidR="006924D9" w:rsidRPr="00374B0A">
        <w:rPr>
          <w:rFonts w:eastAsia="Calibri" w:cstheme="minorHAnsi"/>
          <w:color w:val="000000" w:themeColor="text1"/>
        </w:rPr>
        <w:t>estów.</w:t>
      </w:r>
    </w:p>
    <w:p w14:paraId="27C64215" w14:textId="462A1626" w:rsidR="670C31C2" w:rsidRPr="00374B0A" w:rsidRDefault="670C31C2" w:rsidP="00DF59BD">
      <w:pPr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Testy</w:t>
      </w:r>
      <w:r w:rsidR="363AE07D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 xml:space="preserve">Prototypów Ogniw, szczegółowo </w:t>
      </w:r>
      <w:r w:rsidRPr="00374B0A">
        <w:rPr>
          <w:rFonts w:eastAsia="Calibri" w:cstheme="minorHAnsi"/>
          <w:color w:val="000000" w:themeColor="text1"/>
        </w:rPr>
        <w:t>opisane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1A16733C" w:rsidRPr="00374B0A">
        <w:rPr>
          <w:rFonts w:eastAsia="Calibri" w:cstheme="minorHAnsi"/>
          <w:color w:val="000000" w:themeColor="text1"/>
        </w:rPr>
        <w:t>R</w:t>
      </w:r>
      <w:r w:rsidRPr="00374B0A">
        <w:rPr>
          <w:rFonts w:eastAsia="Calibri" w:cstheme="minorHAnsi"/>
          <w:color w:val="000000" w:themeColor="text1"/>
        </w:rPr>
        <w:t>ozdziale 2.</w:t>
      </w:r>
      <w:r w:rsidR="003A768D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 xml:space="preserve">, </w:t>
      </w:r>
      <w:r w:rsidR="00F60589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prowadzone przez </w:t>
      </w:r>
      <w:r w:rsidR="6228224F" w:rsidRPr="00374B0A">
        <w:rPr>
          <w:rFonts w:eastAsia="Calibri" w:cstheme="minorHAnsi"/>
          <w:color w:val="000000" w:themeColor="text1"/>
        </w:rPr>
        <w:t>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6924D9" w:rsidRPr="00374B0A">
        <w:rPr>
          <w:rFonts w:eastAsia="Calibri" w:cstheme="minorHAnsi"/>
          <w:color w:val="000000" w:themeColor="text1"/>
        </w:rPr>
        <w:t>w odpowiednio</w:t>
      </w:r>
      <w:r w:rsidRPr="00374B0A">
        <w:rPr>
          <w:rFonts w:eastAsia="Calibri" w:cstheme="minorHAnsi"/>
          <w:color w:val="000000" w:themeColor="text1"/>
        </w:rPr>
        <w:t xml:space="preserve"> przystosowanej do tego lokalizacj</w:t>
      </w:r>
      <w:r w:rsidR="006924D9" w:rsidRPr="00374B0A">
        <w:rPr>
          <w:rFonts w:eastAsia="Calibri" w:cstheme="minorHAnsi"/>
          <w:color w:val="000000" w:themeColor="text1"/>
        </w:rPr>
        <w:t>i, która</w:t>
      </w:r>
      <w:r w:rsidRPr="00374B0A">
        <w:rPr>
          <w:rFonts w:eastAsia="Calibri" w:cstheme="minorHAnsi"/>
          <w:color w:val="000000" w:themeColor="text1"/>
        </w:rPr>
        <w:t xml:space="preserve"> zostan</w:t>
      </w:r>
      <w:r w:rsidR="006924D9" w:rsidRPr="00374B0A">
        <w:rPr>
          <w:rFonts w:eastAsia="Calibri" w:cstheme="minorHAnsi"/>
          <w:color w:val="000000" w:themeColor="text1"/>
        </w:rPr>
        <w:t>ie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6924D9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przez Zamawiającego</w:t>
      </w:r>
      <w:r w:rsidR="00F60589" w:rsidRPr="00374B0A">
        <w:rPr>
          <w:rFonts w:eastAsia="Calibri" w:cstheme="minorHAnsi"/>
          <w:color w:val="000000" w:themeColor="text1"/>
        </w:rPr>
        <w:t xml:space="preserve"> po podpisaniu umów z Wykonawcami. </w:t>
      </w:r>
    </w:p>
    <w:p w14:paraId="2ACB03F8" w14:textId="03085CF1" w:rsidR="00AB543D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Po zakończeniu Testów </w:t>
      </w:r>
      <w:r w:rsidR="0BEBD90D" w:rsidRPr="00374B0A">
        <w:rPr>
          <w:rFonts w:eastAsia="Calibri" w:cstheme="minorHAnsi"/>
          <w:color w:val="000000" w:themeColor="text1"/>
        </w:rPr>
        <w:t>Prototypów</w:t>
      </w:r>
      <w:r w:rsidR="00F60589" w:rsidRPr="00374B0A">
        <w:rPr>
          <w:rFonts w:eastAsia="Calibri" w:cstheme="minorHAnsi"/>
          <w:color w:val="000000" w:themeColor="text1"/>
        </w:rPr>
        <w:t xml:space="preserve"> Ogniw</w:t>
      </w:r>
      <w:r w:rsidRPr="00374B0A">
        <w:rPr>
          <w:rFonts w:eastAsia="Calibri" w:cstheme="minorHAnsi"/>
          <w:color w:val="000000" w:themeColor="text1"/>
        </w:rPr>
        <w:t xml:space="preserve">, Zamawiający dokona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</w:t>
      </w:r>
      <w:r w:rsidR="00F60589" w:rsidRPr="00374B0A">
        <w:rPr>
          <w:rFonts w:eastAsia="Calibri" w:cstheme="minorHAnsi"/>
          <w:color w:val="000000" w:themeColor="text1"/>
        </w:rPr>
        <w:t xml:space="preserve"> oraz Selekcji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="00F60589" w:rsidRPr="00374B0A">
        <w:rPr>
          <w:rFonts w:eastAsia="Calibri" w:cstheme="minorHAnsi"/>
          <w:color w:val="000000" w:themeColor="text1"/>
        </w:rPr>
        <w:t>do Etapu II</w:t>
      </w:r>
      <w:r w:rsidRPr="00374B0A">
        <w:rPr>
          <w:rFonts w:eastAsia="Calibri" w:cstheme="minorHAnsi"/>
          <w:color w:val="000000" w:themeColor="text1"/>
        </w:rPr>
        <w:t xml:space="preserve">. Szczegółowe informacje odnośnie </w:t>
      </w:r>
      <w:r w:rsidR="0077592D" w:rsidRPr="00374B0A">
        <w:rPr>
          <w:rFonts w:eastAsia="Calibri" w:cstheme="minorHAnsi"/>
          <w:color w:val="000000" w:themeColor="text1"/>
        </w:rPr>
        <w:t>Wymagań</w:t>
      </w:r>
      <w:r w:rsidR="00E96CEE" w:rsidRPr="00374B0A">
        <w:rPr>
          <w:rFonts w:eastAsia="Calibri" w:cstheme="minorHAnsi"/>
          <w:color w:val="000000" w:themeColor="text1"/>
        </w:rPr>
        <w:t xml:space="preserve"> Selekcji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 xml:space="preserve">do Etapu II </w:t>
      </w:r>
      <w:r w:rsidR="00E96CEE" w:rsidRPr="00374B0A">
        <w:rPr>
          <w:rFonts w:eastAsia="Calibri" w:cstheme="minorHAnsi"/>
          <w:color w:val="000000" w:themeColor="text1"/>
        </w:rPr>
        <w:t>przedstawiono</w:t>
      </w:r>
      <w:r w:rsidR="006924D9" w:rsidRPr="00374B0A">
        <w:rPr>
          <w:rFonts w:eastAsia="Calibri" w:cstheme="minorHAnsi"/>
          <w:color w:val="000000" w:themeColor="text1"/>
        </w:rPr>
        <w:t xml:space="preserve"> w</w:t>
      </w:r>
      <w:r w:rsidRPr="00374B0A">
        <w:rPr>
          <w:rFonts w:eastAsia="Calibri" w:cstheme="minorHAnsi"/>
          <w:color w:val="000000" w:themeColor="text1"/>
        </w:rPr>
        <w:t xml:space="preserve"> Załącznik</w:t>
      </w:r>
      <w:r w:rsidR="006924D9" w:rsidRPr="00374B0A">
        <w:rPr>
          <w:rFonts w:eastAsia="Calibri" w:cstheme="minorHAnsi"/>
          <w:color w:val="000000" w:themeColor="text1"/>
        </w:rPr>
        <w:t>u</w:t>
      </w:r>
      <w:r w:rsidRPr="00374B0A">
        <w:rPr>
          <w:rFonts w:eastAsia="Calibri" w:cstheme="minorHAnsi"/>
          <w:color w:val="000000" w:themeColor="text1"/>
        </w:rPr>
        <w:t xml:space="preserve"> nr 5 do Regulaminu.</w:t>
      </w:r>
    </w:p>
    <w:p w14:paraId="4964001C" w14:textId="59D0DAB6" w:rsidR="00AB543D" w:rsidRPr="00374B0A" w:rsidRDefault="00AB543D" w:rsidP="00DF59BD">
      <w:pPr>
        <w:keepNext/>
        <w:keepLines/>
        <w:spacing w:before="240" w:after="120"/>
        <w:ind w:left="574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374B0A">
        <w:rPr>
          <w:rFonts w:eastAsia="Times New Roman" w:cstheme="minorHAnsi"/>
          <w:color w:val="C00000"/>
          <w:sz w:val="26"/>
          <w:szCs w:val="26"/>
          <w:lang w:eastAsia="pl-PL" w:bidi="fa-IR"/>
        </w:rPr>
        <w:t>Zakres Prac B+R do realizacji w Etapie I</w:t>
      </w:r>
    </w:p>
    <w:p w14:paraId="166A8D8F" w14:textId="3C778AA4" w:rsidR="001663F5" w:rsidRPr="00C9667C" w:rsidRDefault="4744964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t xml:space="preserve">Etap I </w:t>
      </w:r>
      <w:r w:rsidR="00E96CEE" w:rsidRPr="00C9667C">
        <w:t>Strumienia „Bateria”</w:t>
      </w:r>
      <w:r w:rsidRPr="00C9667C">
        <w:t xml:space="preserve"> rozpoczyna się wraz z podpisaniem Umowy pomiędzy </w:t>
      </w:r>
      <w:r w:rsidR="006D0D91" w:rsidRPr="00C9667C">
        <w:t>Uczestnikiem</w:t>
      </w:r>
      <w:r w:rsidR="006D0D91" w:rsidRPr="00C9667C">
        <w:rPr>
          <w:rFonts w:eastAsia="Calibri" w:cstheme="minorHAnsi"/>
          <w:color w:val="000000" w:themeColor="text1"/>
        </w:rPr>
        <w:t xml:space="preserve"> </w:t>
      </w:r>
      <w:r w:rsidR="006D0D91" w:rsidRPr="00C9667C">
        <w:t>Przedsięwzięcia</w:t>
      </w:r>
      <w:r w:rsidRPr="00C9667C">
        <w:t>, a</w:t>
      </w:r>
      <w:r w:rsidR="00227542" w:rsidRPr="00C9667C">
        <w:t> </w:t>
      </w:r>
      <w:r w:rsidRPr="00C9667C">
        <w:t xml:space="preserve">Zamawiającym. W ramach Etapu I, </w:t>
      </w:r>
      <w:r w:rsidR="006D0D91" w:rsidRPr="00C9667C">
        <w:t xml:space="preserve">Uczestnik Przedsięwzięcia </w:t>
      </w:r>
      <w:r w:rsidR="006924D9" w:rsidRPr="00C9667C">
        <w:t>prze</w:t>
      </w:r>
      <w:r w:rsidRPr="00C9667C">
        <w:t xml:space="preserve">prowadzi </w:t>
      </w:r>
      <w:r w:rsidR="006924D9" w:rsidRPr="00C9667C">
        <w:t>P</w:t>
      </w:r>
      <w:r w:rsidRPr="00C9667C">
        <w:t>race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6924D9" w:rsidRPr="00C9667C">
        <w:rPr>
          <w:rFonts w:eastAsia="Calibri" w:cstheme="minorHAnsi"/>
          <w:color w:val="000000" w:themeColor="text1"/>
        </w:rPr>
        <w:t>B+R (</w:t>
      </w:r>
      <w:r w:rsidRPr="00C9667C">
        <w:rPr>
          <w:rFonts w:eastAsia="Calibri" w:cstheme="minorHAnsi"/>
          <w:color w:val="000000" w:themeColor="text1"/>
        </w:rPr>
        <w:t>badawczo-rozwojowe</w:t>
      </w:r>
      <w:r w:rsidR="006924D9" w:rsidRPr="00C9667C">
        <w:rPr>
          <w:rFonts w:eastAsia="Calibri" w:cstheme="minorHAnsi"/>
          <w:color w:val="000000" w:themeColor="text1"/>
        </w:rPr>
        <w:t>)</w:t>
      </w:r>
      <w:r w:rsidRPr="00C9667C">
        <w:rPr>
          <w:rFonts w:eastAsia="Calibri" w:cstheme="minorHAnsi"/>
          <w:color w:val="000000" w:themeColor="text1"/>
        </w:rPr>
        <w:t xml:space="preserve"> mające na celu:</w:t>
      </w:r>
    </w:p>
    <w:p w14:paraId="592F2115" w14:textId="124BE3CC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lastRenderedPageBreak/>
        <w:t xml:space="preserve">opracowanie Technologii </w:t>
      </w:r>
      <w:r w:rsidR="00E96CEE" w:rsidRPr="00C9667C">
        <w:rPr>
          <w:sz w:val="22"/>
          <w:szCs w:val="22"/>
        </w:rPr>
        <w:t>O</w:t>
      </w:r>
      <w:r w:rsidRPr="00C9667C">
        <w:rPr>
          <w:sz w:val="22"/>
          <w:szCs w:val="22"/>
        </w:rPr>
        <w:t>gniw galwanicznych</w:t>
      </w:r>
      <w:r w:rsidR="00E96CEE" w:rsidRPr="00C9667C">
        <w:rPr>
          <w:sz w:val="22"/>
          <w:szCs w:val="22"/>
        </w:rPr>
        <w:t xml:space="preserve">, zgodnie z Wymaganiami przedstawionymi w Załączniku nr 1 do Regulaminu oraz </w:t>
      </w:r>
      <w:r w:rsidRPr="00C9667C">
        <w:rPr>
          <w:sz w:val="22"/>
          <w:szCs w:val="22"/>
        </w:rPr>
        <w:t xml:space="preserve">o parametrach i rozwiązaniach innowacyjnych deklarowanych przez </w:t>
      </w:r>
      <w:r w:rsidR="006D0D91" w:rsidRPr="00C9667C">
        <w:rPr>
          <w:sz w:val="22"/>
          <w:szCs w:val="22"/>
        </w:rPr>
        <w:t xml:space="preserve">Uczestnika Przedsięwzięcia </w:t>
      </w:r>
      <w:r w:rsidRPr="00C9667C">
        <w:rPr>
          <w:sz w:val="22"/>
          <w:szCs w:val="22"/>
        </w:rPr>
        <w:t>we Wniosku o dopuszczenie do udziału w Postępowaniu (przy czym należy podkreślić, że</w:t>
      </w:r>
      <w:r w:rsidR="00E96CEE" w:rsidRPr="00C9667C">
        <w:rPr>
          <w:sz w:val="22"/>
          <w:szCs w:val="22"/>
        </w:rPr>
        <w:t xml:space="preserve"> w wyniku przeprowadzonych Prac B+R</w:t>
      </w:r>
      <w:r w:rsidRPr="00C9667C">
        <w:rPr>
          <w:sz w:val="22"/>
          <w:szCs w:val="22"/>
        </w:rPr>
        <w:t xml:space="preserve"> </w:t>
      </w:r>
      <w:r w:rsidR="004649CE" w:rsidRPr="00C9667C">
        <w:rPr>
          <w:sz w:val="22"/>
          <w:szCs w:val="22"/>
        </w:rPr>
        <w:t xml:space="preserve">Uczestnik Przedsięwzięcia </w:t>
      </w:r>
      <w:r w:rsidRPr="00C9667C">
        <w:rPr>
          <w:sz w:val="22"/>
          <w:szCs w:val="22"/>
        </w:rPr>
        <w:t>może ww. parametry poprawić w stosunku do tych zadeklarowanych</w:t>
      </w:r>
      <w:r w:rsidR="00E96CEE" w:rsidRPr="00C9667C">
        <w:rPr>
          <w:sz w:val="22"/>
          <w:szCs w:val="22"/>
        </w:rPr>
        <w:t>)</w:t>
      </w:r>
      <w:r w:rsidR="59ADF835" w:rsidRPr="00C9667C">
        <w:rPr>
          <w:sz w:val="22"/>
          <w:szCs w:val="22"/>
        </w:rPr>
        <w:t>.</w:t>
      </w:r>
    </w:p>
    <w:p w14:paraId="16E809AE" w14:textId="5E8DF3D5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t>opracowanie obligatoryjnych Wyników Prac</w:t>
      </w:r>
      <w:r w:rsidR="000A4003" w:rsidRPr="00C9667C">
        <w:rPr>
          <w:sz w:val="22"/>
          <w:szCs w:val="22"/>
        </w:rPr>
        <w:t xml:space="preserve"> B+R</w:t>
      </w:r>
      <w:r w:rsidRPr="00C9667C">
        <w:rPr>
          <w:sz w:val="22"/>
          <w:szCs w:val="22"/>
        </w:rPr>
        <w:t xml:space="preserve"> Etapu I wskazanych w </w:t>
      </w:r>
      <w:r w:rsidR="3237A906" w:rsidRPr="00C9667C">
        <w:rPr>
          <w:sz w:val="22"/>
          <w:szCs w:val="22"/>
        </w:rPr>
        <w:t>R</w:t>
      </w:r>
      <w:r w:rsidRPr="00C9667C">
        <w:rPr>
          <w:sz w:val="22"/>
          <w:szCs w:val="22"/>
        </w:rPr>
        <w:t>ozdziale 2.</w:t>
      </w:r>
      <w:r w:rsidR="10962EC3" w:rsidRPr="00C9667C">
        <w:rPr>
          <w:sz w:val="22"/>
          <w:szCs w:val="22"/>
        </w:rPr>
        <w:t>5</w:t>
      </w:r>
      <w:r w:rsidRPr="00C9667C">
        <w:rPr>
          <w:sz w:val="22"/>
          <w:szCs w:val="22"/>
        </w:rPr>
        <w:t>, w tym w</w:t>
      </w:r>
      <w:r w:rsidR="00227542" w:rsidRPr="00C9667C">
        <w:rPr>
          <w:sz w:val="22"/>
          <w:szCs w:val="22"/>
        </w:rPr>
        <w:t> </w:t>
      </w:r>
      <w:r w:rsidRPr="00C9667C">
        <w:rPr>
          <w:sz w:val="22"/>
          <w:szCs w:val="22"/>
        </w:rPr>
        <w:t xml:space="preserve">szczególności </w:t>
      </w:r>
      <w:r w:rsidR="6B1E524C" w:rsidRPr="00C9667C">
        <w:rPr>
          <w:sz w:val="22"/>
          <w:szCs w:val="22"/>
        </w:rPr>
        <w:t>Prototyp</w:t>
      </w:r>
      <w:r w:rsidR="004D1C55" w:rsidRPr="00C9667C">
        <w:rPr>
          <w:sz w:val="22"/>
          <w:szCs w:val="22"/>
        </w:rPr>
        <w:t>u O</w:t>
      </w:r>
      <w:r w:rsidR="6B1E524C" w:rsidRPr="00C9667C">
        <w:rPr>
          <w:sz w:val="22"/>
          <w:szCs w:val="22"/>
        </w:rPr>
        <w:t>gniw</w:t>
      </w:r>
      <w:r w:rsidR="004D1C55" w:rsidRPr="00C9667C">
        <w:rPr>
          <w:sz w:val="22"/>
          <w:szCs w:val="22"/>
        </w:rPr>
        <w:t>a</w:t>
      </w:r>
      <w:r w:rsidRPr="00C9667C">
        <w:rPr>
          <w:sz w:val="22"/>
          <w:szCs w:val="22"/>
        </w:rPr>
        <w:t>.</w:t>
      </w:r>
    </w:p>
    <w:p w14:paraId="78FF84D3" w14:textId="24577540" w:rsidR="001663F5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 xml:space="preserve">jest zobligowany do prowadzenia Prac B+R </w:t>
      </w:r>
      <w:r w:rsidR="005C7CED" w:rsidRPr="00C9667C">
        <w:t xml:space="preserve">na podstawie </w:t>
      </w:r>
      <w:r w:rsidR="004D1C55" w:rsidRPr="00C9667C">
        <w:t>Harmonogram</w:t>
      </w:r>
      <w:r w:rsidR="00EE286D" w:rsidRPr="00C9667C">
        <w:t>u</w:t>
      </w:r>
      <w:r w:rsidR="004D1C55" w:rsidRPr="00C9667C">
        <w:t xml:space="preserve"> </w:t>
      </w:r>
      <w:r w:rsidR="00CD7CDE" w:rsidRPr="00C9667C">
        <w:t>Prac</w:t>
      </w:r>
      <w:r w:rsidR="004D1C55" w:rsidRPr="00C9667C">
        <w:t xml:space="preserve"> (w szczególności zgodnie z przedstawionymi Zadaniami Badawczymi) zgodnie z zasadami określonymi w niniejszym dokumencie</w:t>
      </w:r>
      <w:r w:rsidR="47449640" w:rsidRPr="00C9667C">
        <w:t xml:space="preserve">. </w:t>
      </w:r>
    </w:p>
    <w:p w14:paraId="24FF0C7B" w14:textId="50DA0C2F" w:rsidR="007617EE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>prowadzi prace badawczo-rozwojowe w d</w:t>
      </w:r>
      <w:r w:rsidR="184CD196" w:rsidRPr="00C9667C">
        <w:t xml:space="preserve">owolnie </w:t>
      </w:r>
      <w:r w:rsidR="47449640" w:rsidRPr="00C9667C">
        <w:t>wybran</w:t>
      </w:r>
      <w:r w:rsidR="291B4F03" w:rsidRPr="00C9667C">
        <w:t>ej przez siebie</w:t>
      </w:r>
      <w:r w:rsidR="47449640" w:rsidRPr="00C9667C">
        <w:t xml:space="preserve"> </w:t>
      </w:r>
      <w:r w:rsidR="6201864B" w:rsidRPr="00C9667C">
        <w:t>l</w:t>
      </w:r>
      <w:r w:rsidR="7B70CBA3" w:rsidRPr="00C9667C">
        <w:t>okalizacji</w:t>
      </w:r>
      <w:r w:rsidR="6201864B" w:rsidRPr="00C9667C">
        <w:t xml:space="preserve"> </w:t>
      </w:r>
      <w:r w:rsidR="5952120E" w:rsidRPr="00C9667C">
        <w:t xml:space="preserve">na terenie </w:t>
      </w:r>
      <w:r w:rsidR="004D1C55" w:rsidRPr="00C9667C">
        <w:t>Polski</w:t>
      </w:r>
      <w:r w:rsidR="47449640" w:rsidRPr="00C9667C">
        <w:t xml:space="preserve">. </w:t>
      </w:r>
    </w:p>
    <w:p w14:paraId="533E6739" w14:textId="4217599A" w:rsidR="00323068" w:rsidRPr="00C9667C" w:rsidRDefault="004649CE" w:rsidP="00DF59BD">
      <w:pPr>
        <w:jc w:val="both"/>
      </w:pPr>
      <w:r w:rsidRPr="00C9667C">
        <w:t xml:space="preserve">Uczestnik Przedsięwzięcia </w:t>
      </w:r>
      <w:r w:rsidR="00EE286D" w:rsidRPr="00C9667C">
        <w:t xml:space="preserve">w </w:t>
      </w:r>
      <w:r w:rsidR="00035B57" w:rsidRPr="00C9667C">
        <w:t>S</w:t>
      </w:r>
      <w:r w:rsidR="00EE286D" w:rsidRPr="00C9667C">
        <w:t xml:space="preserve">trumieniu „Bateria” </w:t>
      </w:r>
      <w:r w:rsidR="00035B57" w:rsidRPr="00C9667C">
        <w:t xml:space="preserve">w trakcie </w:t>
      </w:r>
      <w:r w:rsidR="00EE286D" w:rsidRPr="00C9667C">
        <w:t>opracow</w:t>
      </w:r>
      <w:r w:rsidR="00035B57" w:rsidRPr="00C9667C">
        <w:t>yw</w:t>
      </w:r>
      <w:r w:rsidR="00EE286D" w:rsidRPr="00C9667C">
        <w:t>ani</w:t>
      </w:r>
      <w:r w:rsidR="00035B57" w:rsidRPr="00C9667C">
        <w:t>a</w:t>
      </w:r>
      <w:r w:rsidR="00EE286D" w:rsidRPr="00C9667C">
        <w:t xml:space="preserve"> </w:t>
      </w:r>
      <w:r w:rsidR="00930DB4" w:rsidRPr="00C9667C">
        <w:t>T</w:t>
      </w:r>
      <w:r w:rsidR="00EE286D" w:rsidRPr="00C9667C">
        <w:t>echnologii Ogniw galwanicznych</w:t>
      </w:r>
      <w:r w:rsidR="00035B57" w:rsidRPr="00C9667C">
        <w:t xml:space="preserve"> w Etapie I</w:t>
      </w:r>
      <w:r w:rsidR="00BC2A43" w:rsidRPr="00C9667C">
        <w:t xml:space="preserve">, razem z Zamawiającym prowadzi </w:t>
      </w:r>
      <w:r w:rsidR="00035B57" w:rsidRPr="00C9667C">
        <w:t>Test</w:t>
      </w:r>
      <w:r w:rsidR="00BC2A43" w:rsidRPr="00C9667C">
        <w:t>y</w:t>
      </w:r>
      <w:r w:rsidR="00035B57" w:rsidRPr="00C9667C">
        <w:t xml:space="preserve"> Prototypów Ogniw</w:t>
      </w:r>
      <w:r w:rsidR="00323068" w:rsidRPr="00C9667C">
        <w:t>. Testy</w:t>
      </w:r>
      <w:r w:rsidR="0071684C" w:rsidRPr="00C9667C">
        <w:t xml:space="preserve"> Prototypów Ogniw mają na celu weryfikację</w:t>
      </w:r>
      <w:r w:rsidR="00323068" w:rsidRPr="00C9667C">
        <w:t xml:space="preserve"> spełnienia przez </w:t>
      </w:r>
      <w:r w:rsidR="00BC2A43" w:rsidRPr="00C9667C">
        <w:t xml:space="preserve">opracowane przez </w:t>
      </w:r>
      <w:r w:rsidR="00323068" w:rsidRPr="00C9667C">
        <w:t xml:space="preserve">Wykonawcę </w:t>
      </w:r>
      <w:r w:rsidR="00BC2A43" w:rsidRPr="00C9667C">
        <w:t xml:space="preserve">Prototypy Ogniw </w:t>
      </w:r>
      <w:r w:rsidR="00323068" w:rsidRPr="00C9667C">
        <w:t xml:space="preserve">wybranych Wymagań Konkursowych stawianych </w:t>
      </w:r>
      <w:r w:rsidRPr="00C9667C">
        <w:t xml:space="preserve">Uczestnikowi Przedsięwzięcia </w:t>
      </w:r>
      <w:r w:rsidR="00323068" w:rsidRPr="00C9667C">
        <w:t>w Przedsięwzięciu, w Strumieniu „Bateria”</w:t>
      </w:r>
      <w:r w:rsidR="00BC2A43" w:rsidRPr="00C9667C">
        <w:t xml:space="preserve"> a także dostarczaniu informacji o ww. Prototypach Ogniw do prac badawczo-rozwojowych Wykonawcy</w:t>
      </w:r>
      <w:r w:rsidR="00323068" w:rsidRPr="00C9667C">
        <w:t xml:space="preserve">. </w:t>
      </w:r>
    </w:p>
    <w:p w14:paraId="1D208E7E" w14:textId="22D1735C" w:rsidR="00BE184D" w:rsidRPr="00C9667C" w:rsidRDefault="00323068" w:rsidP="00DF59BD">
      <w:pPr>
        <w:jc w:val="both"/>
      </w:pPr>
      <w:r w:rsidRPr="00C9667C">
        <w:t>Testy</w:t>
      </w:r>
      <w:r w:rsidR="0071684C" w:rsidRPr="00C9667C">
        <w:t xml:space="preserve"> Prototypów Ogniw</w:t>
      </w:r>
      <w:r w:rsidR="00035B57" w:rsidRPr="00C9667C">
        <w:t xml:space="preserve"> </w:t>
      </w:r>
      <w:r w:rsidRPr="00C9667C">
        <w:t>będą prowadzo</w:t>
      </w:r>
      <w:r w:rsidR="00035B57" w:rsidRPr="00C9667C">
        <w:t xml:space="preserve">ne </w:t>
      </w:r>
      <w:r w:rsidRPr="00C9667C">
        <w:t>przez okres 15 miesięcy</w:t>
      </w:r>
      <w:r w:rsidR="0071684C" w:rsidRPr="00C9667C">
        <w:t>,</w:t>
      </w:r>
      <w:r w:rsidR="00035B57" w:rsidRPr="00C9667C">
        <w:t xml:space="preserve"> </w:t>
      </w:r>
      <w:r w:rsidR="00BC2A43" w:rsidRPr="00C9667C">
        <w:t xml:space="preserve">wspólnie </w:t>
      </w:r>
      <w:r w:rsidR="0071684C" w:rsidRPr="00C9667C">
        <w:t xml:space="preserve">przez </w:t>
      </w:r>
      <w:r w:rsidR="00035B57" w:rsidRPr="00C9667C">
        <w:t>Zamawiającego</w:t>
      </w:r>
      <w:r w:rsidR="0071684C" w:rsidRPr="00C9667C">
        <w:t xml:space="preserve"> </w:t>
      </w:r>
      <w:r w:rsidR="00BC2A43" w:rsidRPr="00C9667C">
        <w:t>oraz</w:t>
      </w:r>
      <w:r w:rsidR="0071684C" w:rsidRPr="00C9667C">
        <w:t xml:space="preserve"> </w:t>
      </w:r>
      <w:r w:rsidR="004649CE" w:rsidRPr="00C9667C">
        <w:t>Uczestnika Przedsięwzięcia</w:t>
      </w:r>
      <w:r w:rsidRPr="00C9667C">
        <w:t>, przy czym</w:t>
      </w:r>
      <w:r w:rsidR="0071684C" w:rsidRPr="00C9667C">
        <w:t xml:space="preserve"> w pierwszym miesiącu trwania T</w:t>
      </w:r>
      <w:r w:rsidRPr="00C9667C">
        <w:t>estów</w:t>
      </w:r>
      <w:r w:rsidR="0071684C" w:rsidRPr="00C9667C">
        <w:t xml:space="preserve"> Prototypów Ogniw zostanie</w:t>
      </w:r>
      <w:r w:rsidRPr="00C9667C">
        <w:t xml:space="preserve"> przeprowadz</w:t>
      </w:r>
      <w:r w:rsidR="0071684C" w:rsidRPr="00C9667C">
        <w:t>ony</w:t>
      </w:r>
      <w:r w:rsidRPr="00C9667C">
        <w:t xml:space="preserve"> Test 1: Gęstość</w:t>
      </w:r>
      <w:r w:rsidR="0071684C" w:rsidRPr="00C9667C">
        <w:t xml:space="preserve"> energii Ogniwa galwanicznego,</w:t>
      </w:r>
      <w:r w:rsidRPr="00C9667C">
        <w:t xml:space="preserve"> następnie przez</w:t>
      </w:r>
      <w:r w:rsidR="0071684C" w:rsidRPr="00C9667C">
        <w:t xml:space="preserve"> kolejnych 14 miesięcy prowadzony będzie</w:t>
      </w:r>
      <w:r w:rsidRPr="00C9667C">
        <w:t xml:space="preserve"> Test 2: Żywotność</w:t>
      </w:r>
      <w:r w:rsidR="0071684C" w:rsidRPr="00C9667C">
        <w:t xml:space="preserve"> Ogniwa. </w:t>
      </w:r>
      <w:r w:rsidR="004649CE" w:rsidRPr="00C9667C">
        <w:t xml:space="preserve">Uczestnik Przedsięwzięcia </w:t>
      </w:r>
      <w:r w:rsidR="0071684C" w:rsidRPr="00C9667C">
        <w:t>w trakcie Testów Prototypów Ogniw dokonuje analizy wyników uzyskanych w ramach ww. T</w:t>
      </w:r>
      <w:r w:rsidRPr="00C9667C">
        <w:t xml:space="preserve">estów </w:t>
      </w:r>
      <w:r w:rsidR="0071684C" w:rsidRPr="00C9667C">
        <w:t xml:space="preserve">i ewentualnie dostosowuje algorytmy testowania Prototypów Ogniw w zakresie ładowania-rozładowania przy zachowaniu warunków brzegowych określonych dla poszczególnych Testów (jeśli dotyczy). </w:t>
      </w:r>
      <w:r w:rsidR="004649CE" w:rsidRPr="00C9667C">
        <w:t xml:space="preserve">Uczestnik Przedsięwzięcia </w:t>
      </w:r>
      <w:r w:rsidR="0071684C" w:rsidRPr="00C9667C">
        <w:t>w trakcie Testów Prototypów Ogniw kontynuuje prace badawczo-rozwojowe, w ramach których</w:t>
      </w:r>
      <w:r w:rsidR="00F9219D" w:rsidRPr="00C9667C">
        <w:t xml:space="preserve"> może</w:t>
      </w:r>
      <w:r w:rsidR="0071684C" w:rsidRPr="00C9667C">
        <w:t xml:space="preserve"> wykorzystać </w:t>
      </w:r>
      <w:r w:rsidR="00F9219D" w:rsidRPr="00C9667C">
        <w:t>informacje uzyskane w ramach analizy wyników ww. Testów</w:t>
      </w:r>
      <w:r w:rsidR="0071684C" w:rsidRPr="00C9667C">
        <w:t>.</w:t>
      </w:r>
    </w:p>
    <w:p w14:paraId="679F03F3" w14:textId="77777777" w:rsidR="00C72691" w:rsidRPr="00C9667C" w:rsidRDefault="00C72691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9667C">
        <w:rPr>
          <w:rFonts w:eastAsia="Times New Roman" w:cstheme="minorHAns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631261C4" w14:textId="4A5A9239" w:rsidR="001663F5" w:rsidRPr="00C9667C" w:rsidRDefault="47449640" w:rsidP="00DF59BD">
      <w:pPr>
        <w:spacing w:before="120"/>
        <w:jc w:val="both"/>
        <w:rPr>
          <w:rFonts w:eastAsia="Calibri" w:cstheme="minorHAnsi"/>
          <w:color w:val="000000" w:themeColor="text1"/>
        </w:rPr>
      </w:pPr>
      <w:r w:rsidRPr="00C9667C">
        <w:t>Zamawiający wymaga, aby podczas prowadzenia prac Wykonawca bezwzględnie przestrzegał zasad bezpieczeństwa i higieny pracy oraz wszystkie prace realizował zgodnie z obowiązującymi przepisami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227542" w:rsidRPr="00C9667C">
        <w:rPr>
          <w:rFonts w:eastAsia="Calibri" w:cstheme="minorHAnsi"/>
          <w:color w:val="000000" w:themeColor="text1"/>
        </w:rPr>
        <w:t xml:space="preserve">prawnymi </w:t>
      </w:r>
      <w:r w:rsidRPr="00C9667C">
        <w:rPr>
          <w:rFonts w:eastAsia="Calibri" w:cstheme="minorHAnsi"/>
          <w:color w:val="000000" w:themeColor="text1"/>
        </w:rPr>
        <w:t xml:space="preserve">i normami. </w:t>
      </w:r>
    </w:p>
    <w:p w14:paraId="21C4C23D" w14:textId="2F03B169" w:rsidR="18259B8E" w:rsidRPr="00374B0A" w:rsidRDefault="18259B8E" w:rsidP="00DF59BD">
      <w:pPr>
        <w:pStyle w:val="Nagwek2"/>
        <w:spacing w:line="259" w:lineRule="auto"/>
        <w:rPr>
          <w:rFonts w:eastAsiaTheme="minorEastAsia"/>
        </w:rPr>
      </w:pPr>
      <w:r w:rsidRPr="00374B0A">
        <w:t>Przygotowanie do Testów Prototypów</w:t>
      </w:r>
      <w:r w:rsidR="004D009E" w:rsidRPr="00374B0A">
        <w:t xml:space="preserve"> Ogniw</w:t>
      </w:r>
    </w:p>
    <w:p w14:paraId="6321DFEC" w14:textId="4AD7765D" w:rsidR="760C7677" w:rsidRPr="00374B0A" w:rsidRDefault="08E8142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</w:t>
      </w:r>
      <w:r w:rsidR="4FCE2A51" w:rsidRPr="00374B0A">
        <w:rPr>
          <w:rFonts w:eastAsia="Calibri" w:cstheme="minorHAnsi"/>
          <w:color w:val="000000" w:themeColor="text1"/>
        </w:rPr>
        <w:t xml:space="preserve">w terminie maksymalnie </w:t>
      </w:r>
      <w:r w:rsidR="006B069C" w:rsidRPr="00374B0A">
        <w:rPr>
          <w:rFonts w:eastAsia="Calibri" w:cstheme="minorHAnsi"/>
          <w:color w:val="000000" w:themeColor="text1"/>
        </w:rPr>
        <w:t>3</w:t>
      </w:r>
      <w:r w:rsidR="4FCE2A51" w:rsidRPr="00374B0A">
        <w:rPr>
          <w:rFonts w:eastAsia="Calibri" w:cstheme="minorHAnsi"/>
          <w:color w:val="000000" w:themeColor="text1"/>
        </w:rPr>
        <w:t xml:space="preserve"> miesięcy po podpisaniu umów z </w:t>
      </w:r>
      <w:r w:rsidR="00853D20" w:rsidRPr="00374B0A">
        <w:rPr>
          <w:rFonts w:eastAsia="Calibri" w:cstheme="minorHAnsi"/>
          <w:color w:val="000000" w:themeColor="text1"/>
        </w:rPr>
        <w:t>Uczestnikami Przedsięwzięcia</w:t>
      </w:r>
      <w:r w:rsidR="4FCE2A51" w:rsidRPr="00374B0A">
        <w:rPr>
          <w:rFonts w:eastAsia="Calibri" w:cstheme="minorHAnsi"/>
          <w:color w:val="000000" w:themeColor="text1"/>
        </w:rPr>
        <w:t xml:space="preserve">, </w:t>
      </w:r>
      <w:r w:rsidRPr="00374B0A">
        <w:rPr>
          <w:rFonts w:eastAsia="Calibri" w:cstheme="minorHAnsi"/>
          <w:color w:val="000000" w:themeColor="text1"/>
        </w:rPr>
        <w:t>wska</w:t>
      </w:r>
      <w:r w:rsidR="7EC6934C" w:rsidRPr="00374B0A">
        <w:rPr>
          <w:rFonts w:eastAsia="Calibri" w:cstheme="minorHAnsi"/>
          <w:color w:val="000000" w:themeColor="text1"/>
        </w:rPr>
        <w:t>że</w:t>
      </w:r>
      <w:r w:rsidRPr="00374B0A">
        <w:rPr>
          <w:rFonts w:eastAsia="Calibri" w:cstheme="minorHAnsi"/>
          <w:color w:val="000000" w:themeColor="text1"/>
        </w:rPr>
        <w:t xml:space="preserve"> lokalizację</w:t>
      </w:r>
      <w:r w:rsidR="4FCE2A51" w:rsidRPr="00374B0A">
        <w:rPr>
          <w:rFonts w:eastAsia="Calibri" w:cstheme="minorHAnsi"/>
          <w:color w:val="000000" w:themeColor="text1"/>
        </w:rPr>
        <w:t>, w której będzie przeprowadzał</w:t>
      </w:r>
      <w:r w:rsidR="3B7C4AC5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>Test</w:t>
      </w:r>
      <w:r w:rsidR="4FCE2A51" w:rsidRPr="00374B0A">
        <w:rPr>
          <w:rFonts w:eastAsia="Calibri" w:cstheme="minorHAnsi"/>
          <w:color w:val="000000" w:themeColor="text1"/>
        </w:rPr>
        <w:t>y</w:t>
      </w:r>
      <w:r w:rsidRPr="00374B0A">
        <w:rPr>
          <w:rFonts w:eastAsia="Calibri" w:cstheme="minorHAnsi"/>
          <w:color w:val="000000" w:themeColor="text1"/>
        </w:rPr>
        <w:t xml:space="preserve"> Prototyp</w:t>
      </w:r>
      <w:r w:rsidR="77A1802D" w:rsidRPr="00374B0A">
        <w:rPr>
          <w:rFonts w:eastAsia="Calibri" w:cstheme="minorHAnsi"/>
          <w:color w:val="000000" w:themeColor="text1"/>
        </w:rPr>
        <w:t>ów</w:t>
      </w:r>
      <w:r w:rsidR="4FCE2A51" w:rsidRPr="00374B0A">
        <w:rPr>
          <w:rFonts w:eastAsia="Calibri" w:cstheme="minorHAnsi"/>
          <w:color w:val="000000" w:themeColor="text1"/>
        </w:rPr>
        <w:t xml:space="preserve"> Ogniw za pomocą</w:t>
      </w:r>
      <w:r w:rsidRPr="00374B0A">
        <w:rPr>
          <w:rFonts w:eastAsia="Calibri" w:cstheme="minorHAnsi"/>
          <w:color w:val="000000" w:themeColor="text1"/>
        </w:rPr>
        <w:t xml:space="preserve"> urządze</w:t>
      </w:r>
      <w:r w:rsidR="4FCE2A51" w:rsidRPr="00374B0A">
        <w:rPr>
          <w:rFonts w:eastAsia="Calibri" w:cstheme="minorHAnsi"/>
          <w:color w:val="000000" w:themeColor="text1"/>
        </w:rPr>
        <w:t xml:space="preserve">ń </w:t>
      </w:r>
      <w:r w:rsidRPr="00374B0A">
        <w:rPr>
          <w:rFonts w:eastAsia="Calibri" w:cstheme="minorHAnsi"/>
          <w:color w:val="000000" w:themeColor="text1"/>
        </w:rPr>
        <w:t>pomiarowy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F59D654" w:rsidRPr="00374B0A">
        <w:rPr>
          <w:rFonts w:eastAsia="Calibri" w:cstheme="minorHAnsi"/>
          <w:color w:val="000000" w:themeColor="text1"/>
        </w:rPr>
        <w:t xml:space="preserve"> opisany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0A3601F" w:rsidRPr="00374B0A">
        <w:rPr>
          <w:rFonts w:eastAsia="Calibri" w:cstheme="minorHAnsi"/>
          <w:color w:val="000000" w:themeColor="text1"/>
        </w:rPr>
        <w:t xml:space="preserve"> w p. 2.4</w:t>
      </w:r>
      <w:r w:rsidR="6A311C73" w:rsidRPr="00374B0A">
        <w:rPr>
          <w:rFonts w:eastAsia="Calibri" w:cstheme="minorHAnsi"/>
          <w:color w:val="000000" w:themeColor="text1"/>
        </w:rPr>
        <w:t>.1</w:t>
      </w:r>
      <w:r w:rsidR="4FCE2A51" w:rsidRPr="00374B0A">
        <w:rPr>
          <w:rFonts w:eastAsia="Calibri" w:cstheme="minorHAnsi"/>
          <w:color w:val="000000" w:themeColor="text1"/>
        </w:rPr>
        <w:t xml:space="preserve"> poniżej</w:t>
      </w:r>
      <w:r w:rsidR="613F4B64" w:rsidRPr="00374B0A">
        <w:rPr>
          <w:rFonts w:eastAsia="Calibri" w:cstheme="minorHAnsi"/>
          <w:color w:val="000000" w:themeColor="text1"/>
        </w:rPr>
        <w:t>.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Wskazana lokalizacja będzie znajdowała się na terenie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Polski</w:t>
      </w:r>
      <w:r w:rsidR="589D27B3" w:rsidRPr="00374B0A">
        <w:rPr>
          <w:rFonts w:eastAsia="Calibri" w:cstheme="minorHAnsi"/>
          <w:color w:val="000000" w:themeColor="text1"/>
        </w:rPr>
        <w:t xml:space="preserve">. </w:t>
      </w:r>
    </w:p>
    <w:p w14:paraId="34EDAE79" w14:textId="1F236086" w:rsidR="005158C5" w:rsidRPr="00374B0A" w:rsidRDefault="00853D2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5D0F52" w:rsidRPr="00374B0A">
        <w:rPr>
          <w:rFonts w:eastAsia="Calibri" w:cstheme="minorHAnsi"/>
          <w:color w:val="000000" w:themeColor="text1"/>
        </w:rPr>
        <w:t xml:space="preserve">w ramach przygotowania do Testów Prototypów Ogniw, dostarcza Zamawiającemu </w:t>
      </w:r>
      <w:r w:rsidR="007D6841" w:rsidRPr="00374B0A">
        <w:rPr>
          <w:rFonts w:eastAsia="Calibri" w:cstheme="minorHAnsi"/>
          <w:color w:val="000000" w:themeColor="text1"/>
        </w:rPr>
        <w:t xml:space="preserve">Prototypy Ogniw oraz Dokumentację techniczną Prototypu Ogniwa </w:t>
      </w:r>
      <w:r w:rsidR="005D0F52" w:rsidRPr="00374B0A">
        <w:rPr>
          <w:rFonts w:eastAsia="Calibri" w:cstheme="minorHAnsi"/>
          <w:color w:val="000000" w:themeColor="text1"/>
        </w:rPr>
        <w:t>w terminie i na zasadach wskazanych w Tabeli 2.</w:t>
      </w:r>
    </w:p>
    <w:p w14:paraId="7A1F2F27" w14:textId="5D80E032" w:rsidR="005158C5" w:rsidRPr="00FE5969" w:rsidRDefault="005158C5" w:rsidP="00DF59BD">
      <w:pPr>
        <w:pStyle w:val="Nagwek3"/>
        <w:spacing w:line="259" w:lineRule="auto"/>
        <w:rPr>
          <w:rFonts w:eastAsiaTheme="minorEastAsia"/>
        </w:rPr>
      </w:pPr>
      <w:r w:rsidRPr="00FE5969">
        <w:lastRenderedPageBreak/>
        <w:t xml:space="preserve">Miejsce </w:t>
      </w:r>
      <w:r w:rsidR="00C0284D" w:rsidRPr="00FE5969">
        <w:t>T</w:t>
      </w:r>
      <w:r w:rsidRPr="00FE5969">
        <w:t>estów</w:t>
      </w:r>
      <w:r w:rsidR="00C0284D" w:rsidRPr="00FE5969">
        <w:t xml:space="preserve"> Prototypów Ogniw</w:t>
      </w:r>
    </w:p>
    <w:p w14:paraId="3418E55E" w14:textId="5CA1DBAB" w:rsidR="005158C5" w:rsidRPr="00C9667C" w:rsidRDefault="005158C5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Zamawiający </w:t>
      </w:r>
      <w:r w:rsidR="00DB703E" w:rsidRPr="00C9667C">
        <w:rPr>
          <w:rFonts w:eastAsia="Calibri" w:cstheme="minorHAnsi"/>
          <w:color w:val="000000" w:themeColor="text1"/>
        </w:rPr>
        <w:t>wskaże taką lokalizację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DB703E" w:rsidRPr="00C9667C">
        <w:rPr>
          <w:rFonts w:eastAsia="Calibri" w:cstheme="minorHAnsi"/>
          <w:color w:val="000000" w:themeColor="text1"/>
        </w:rPr>
        <w:t>T</w:t>
      </w:r>
      <w:r w:rsidRPr="00C9667C">
        <w:rPr>
          <w:rFonts w:eastAsia="Calibri" w:cstheme="minorHAnsi"/>
          <w:color w:val="000000" w:themeColor="text1"/>
        </w:rPr>
        <w:t>estów</w:t>
      </w:r>
      <w:r w:rsidR="00DB703E" w:rsidRPr="00C9667C">
        <w:rPr>
          <w:rFonts w:eastAsia="Calibri" w:cstheme="minorHAnsi"/>
          <w:color w:val="000000" w:themeColor="text1"/>
        </w:rPr>
        <w:t xml:space="preserve"> Prototypów Ogniw</w:t>
      </w:r>
      <w:r w:rsidRPr="00C9667C">
        <w:rPr>
          <w:rFonts w:eastAsia="Calibri" w:cstheme="minorHAnsi"/>
          <w:color w:val="000000" w:themeColor="text1"/>
        </w:rPr>
        <w:t>,</w:t>
      </w:r>
      <w:r w:rsidR="00DB703E" w:rsidRPr="00C9667C">
        <w:rPr>
          <w:rFonts w:eastAsia="Calibri" w:cstheme="minorHAnsi"/>
          <w:color w:val="000000" w:themeColor="text1"/>
        </w:rPr>
        <w:t xml:space="preserve"> która będzie spełniała następujące warunki</w:t>
      </w:r>
      <w:r w:rsidRPr="00C9667C">
        <w:rPr>
          <w:rFonts w:eastAsia="Calibri" w:cstheme="minorHAnsi"/>
          <w:color w:val="000000" w:themeColor="text1"/>
        </w:rPr>
        <w:t>:</w:t>
      </w:r>
    </w:p>
    <w:p w14:paraId="0C322BA0" w14:textId="0D92B280" w:rsidR="006C3DB0" w:rsidRPr="00C9667C" w:rsidRDefault="00AF7EF3" w:rsidP="008A1E6E">
      <w:pPr>
        <w:pStyle w:val="Akapitzlist"/>
        <w:numPr>
          <w:ilvl w:val="0"/>
          <w:numId w:val="4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W lokalizacji będą zapewnione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 xml:space="preserve">dwa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osobne pomieszczenia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  <w:u w:val="single"/>
        </w:rPr>
        <w:t>na danego Uczestnika Przedsięwzięcia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5B9F4A02" w14:textId="28C8405F" w:rsidR="00AF7EF3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jedno pomieszczenie przeznaczone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do prowadzenia Testów Prototypów Ogniw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i prac badawczo-rozwojowych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danego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a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. Oznacza to, że w jednym pomieszczeniu będą prowadzone Testy Prototypów Ogniw wyłącznie jednego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Uczestnika Przedsięwzięcia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a dostęp do tego pomieszczenia będzie możliwy wyłącznie w obecności przedstawicieli Zamawiającego. Pomieszczenie to będzie wyposażone w 4 urządzenia pomiarowe do Testów Prototypów Ogniw prowadzonych zgodnie z procedurą wskazaną w punkcie 2.4.1 poniżej, umożliwiające jednoczesne testowanie 20 Prototypów Ogniw danego Uczestnika Przedsięwzięcia (przy czym jedno urządzenie pomiarowe pozwala na jednoczesne testowanie maksymalnie 6 Prototypów Ogniw),</w:t>
      </w:r>
    </w:p>
    <w:p w14:paraId="74A1D5E6" w14:textId="3CD49968" w:rsidR="006C3DB0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jedno pomieszczenie przeznaczone na prowadzenie prac badawczo-rozwojowych przez danego Uczestnika Przedsięwzięcia w trakcie trwania Testów Prototypów Ogniw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do którego Uczestnik Przedsięwzięcia będzie miał swobodny dostęp. Pomieszczenie to będzie wyposażone w 1 urządzenie pomiarowe do prowadzenia prac B+R i testów własnych Uczestnika Przedsięwzięcia.</w:t>
      </w:r>
    </w:p>
    <w:p w14:paraId="030A5E42" w14:textId="1555318F" w:rsidR="005158C5" w:rsidRPr="00C9667C" w:rsidRDefault="005158C5" w:rsidP="008A1E6E">
      <w:pPr>
        <w:pStyle w:val="Akapitzlist"/>
        <w:numPr>
          <w:ilvl w:val="0"/>
          <w:numId w:val="41"/>
        </w:numPr>
        <w:spacing w:line="259" w:lineRule="auto"/>
        <w:ind w:left="426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Temperatura w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pomieszczeni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ach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będzie wynosić 22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="00337FA9" w:rsidRPr="00C9667C">
        <w:rPr>
          <w:rFonts w:eastAsia="Calibri" w:cstheme="minorHAnsi"/>
          <w:color w:val="000000" w:themeColor="text1"/>
          <w:sz w:val="22"/>
          <w:szCs w:val="22"/>
        </w:rPr>
        <w:t>C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5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1F44A35B" w14:textId="65C04654" w:rsidR="00AB543D" w:rsidRPr="00C9667C" w:rsidRDefault="440B8CB4" w:rsidP="00C9667C">
      <w:pPr>
        <w:pStyle w:val="Nagwek2"/>
        <w:rPr>
          <w:rFonts w:eastAsia="Calibri"/>
        </w:rPr>
      </w:pPr>
      <w:bookmarkStart w:id="4" w:name="_Ref53746450"/>
      <w:r w:rsidRPr="00C9667C">
        <w:t xml:space="preserve">Testy Prototypów </w:t>
      </w:r>
      <w:r w:rsidR="00777B4C" w:rsidRPr="00C9667C">
        <w:t>O</w:t>
      </w:r>
      <w:r w:rsidRPr="00C9667C">
        <w:t>gniw</w:t>
      </w:r>
      <w:bookmarkEnd w:id="4"/>
      <w:r w:rsidR="00C0284D" w:rsidRPr="00C9667C">
        <w:t xml:space="preserve"> i </w:t>
      </w:r>
      <w:r w:rsidR="0034615D" w:rsidRPr="00C9667C">
        <w:t>kontynuacja prac badawczo-rozwojowych</w:t>
      </w:r>
    </w:p>
    <w:p w14:paraId="28A0829D" w14:textId="04333FCC" w:rsidR="00904D90" w:rsidRPr="00C9667C" w:rsidRDefault="00904D9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cstheme="minorHAnsi"/>
        </w:rPr>
        <w:t xml:space="preserve">Testy Prototypów Ogniw prowadzone są </w:t>
      </w:r>
      <w:r w:rsidR="00A655CF" w:rsidRPr="00C9667C">
        <w:rPr>
          <w:rFonts w:cstheme="minorHAnsi"/>
        </w:rPr>
        <w:t>wspól</w:t>
      </w:r>
      <w:r w:rsidR="00143947" w:rsidRPr="00C9667C">
        <w:rPr>
          <w:rFonts w:cstheme="minorHAnsi"/>
        </w:rPr>
        <w:t xml:space="preserve">nie </w:t>
      </w:r>
      <w:r w:rsidRPr="00C9667C">
        <w:rPr>
          <w:rFonts w:cstheme="minorHAnsi"/>
        </w:rPr>
        <w:t>przez Zamawiającego</w:t>
      </w:r>
      <w:r w:rsidR="003973E0" w:rsidRPr="00C9667C">
        <w:rPr>
          <w:rFonts w:cstheme="minorHAnsi"/>
        </w:rPr>
        <w:t xml:space="preserve"> </w:t>
      </w:r>
      <w:r w:rsidR="00143947" w:rsidRPr="00C9667C">
        <w:rPr>
          <w:rFonts w:cstheme="minorHAnsi"/>
        </w:rPr>
        <w:t xml:space="preserve">oraz </w:t>
      </w:r>
      <w:r w:rsidR="00853D20" w:rsidRPr="00C9667C">
        <w:rPr>
          <w:rFonts w:eastAsia="Calibri" w:cstheme="minorHAnsi"/>
          <w:color w:val="000000" w:themeColor="text1"/>
        </w:rPr>
        <w:t>Uczestnika Przedsięwzięcia</w:t>
      </w:r>
      <w:r w:rsidRPr="00C9667C">
        <w:rPr>
          <w:rFonts w:eastAsia="Calibri" w:cstheme="minorHAnsi"/>
          <w:color w:val="000000" w:themeColor="text1"/>
        </w:rPr>
        <w:t xml:space="preserve">, przy czym Zamawiający zastrzega sobie prawo do zlecenia przeprowadzenia Testów Prototypów Ogniw przez niezależny podmiot zewnętrzny. </w:t>
      </w:r>
    </w:p>
    <w:p w14:paraId="2435F087" w14:textId="300507B1" w:rsidR="00E81917" w:rsidRPr="00C9667C" w:rsidRDefault="00E81917" w:rsidP="00DF59BD">
      <w:pPr>
        <w:jc w:val="both"/>
        <w:rPr>
          <w:rFonts w:cstheme="minorHAnsi"/>
        </w:rPr>
      </w:pPr>
      <w:r w:rsidRPr="00C9667C">
        <w:rPr>
          <w:rFonts w:eastAsia="Calibri" w:cstheme="minorHAnsi"/>
          <w:color w:val="000000" w:themeColor="text1"/>
        </w:rPr>
        <w:t xml:space="preserve">W trakcie trwania Testów Prototypów Ogniw,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 xml:space="preserve">kontynuuje prace badawczo-rozwojowe nad Technologią Ogniw galwanicznych, w ramach których może prowadzić własne testy opracowanych Ogniw galwanicznych.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>w prowadzonych pracach B+R wykorzystuje informacje uzyskane w ramach Testów Prototypów Ogniw, w celu weryfikacji prawidłowości założeń przyjętych dla opracowywanej Technologii Ogniw galwanicznych</w:t>
      </w:r>
      <w:r w:rsidR="00243DE9" w:rsidRPr="00C9667C">
        <w:rPr>
          <w:rFonts w:eastAsia="Calibri" w:cstheme="minorHAnsi"/>
          <w:color w:val="000000" w:themeColor="text1"/>
        </w:rPr>
        <w:t xml:space="preserve">, </w:t>
      </w:r>
      <w:r w:rsidRPr="00C9667C">
        <w:rPr>
          <w:rFonts w:eastAsia="Calibri" w:cstheme="minorHAnsi"/>
          <w:color w:val="000000" w:themeColor="text1"/>
        </w:rPr>
        <w:t xml:space="preserve">jej ewentualnej optymalizacji, </w:t>
      </w:r>
      <w:r w:rsidR="00243DE9" w:rsidRPr="00C9667C">
        <w:rPr>
          <w:rFonts w:cstheme="minorHAnsi"/>
        </w:rPr>
        <w:t xml:space="preserve">badania wariantów Technologii Ogniw galwanicznych np. użycia różnego rodzaju past, konstrukcji Ogniw </w:t>
      </w:r>
      <w:r w:rsidR="005E7656" w:rsidRPr="00C9667C">
        <w:rPr>
          <w:rFonts w:cstheme="minorHAnsi"/>
        </w:rPr>
        <w:t xml:space="preserve">galwanicznych </w:t>
      </w:r>
      <w:r w:rsidR="00243DE9" w:rsidRPr="00C9667C">
        <w:rPr>
          <w:rFonts w:cstheme="minorHAnsi"/>
        </w:rPr>
        <w:t xml:space="preserve">itp., </w:t>
      </w:r>
      <w:r w:rsidR="00243DE9" w:rsidRPr="00C9667C">
        <w:rPr>
          <w:rFonts w:eastAsia="Calibri" w:cstheme="minorHAnsi"/>
          <w:color w:val="000000" w:themeColor="text1"/>
        </w:rPr>
        <w:t>jak również</w:t>
      </w:r>
      <w:r w:rsidRPr="00C9667C">
        <w:rPr>
          <w:rFonts w:eastAsia="Calibri" w:cstheme="minorHAnsi"/>
          <w:color w:val="000000" w:themeColor="text1"/>
        </w:rPr>
        <w:t xml:space="preserve"> przeprowadza testy Ogniw galwanicznych w oparciu o własne procedury. </w:t>
      </w:r>
      <w:r w:rsidRPr="00C9667C">
        <w:rPr>
          <w:rFonts w:cstheme="minorHAnsi"/>
        </w:rPr>
        <w:t xml:space="preserve"> </w:t>
      </w:r>
    </w:p>
    <w:p w14:paraId="7C964745" w14:textId="753CAFD8" w:rsidR="00AD5417" w:rsidRPr="00C9667C" w:rsidRDefault="0044578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Aby uniknąć wszelkich wątpliwości – Zamawiający </w:t>
      </w:r>
      <w:r w:rsidR="00C72691" w:rsidRPr="00C9667C">
        <w:rPr>
          <w:rFonts w:eastAsia="Calibri" w:cstheme="minorHAnsi"/>
          <w:color w:val="000000" w:themeColor="text1"/>
        </w:rPr>
        <w:t>uwzględnia ewentualność przerwania</w:t>
      </w:r>
      <w:r w:rsidRPr="00C9667C">
        <w:rPr>
          <w:rFonts w:eastAsia="Calibri" w:cstheme="minorHAnsi"/>
          <w:color w:val="000000" w:themeColor="text1"/>
        </w:rPr>
        <w:t xml:space="preserve"> ciągłości pomiarów prowadzonych w ramach Testów Prototypów Ogniw</w:t>
      </w:r>
      <w:r w:rsidR="00AD5417" w:rsidRPr="00C9667C">
        <w:rPr>
          <w:rFonts w:eastAsia="Calibri" w:cstheme="minorHAnsi"/>
          <w:color w:val="000000" w:themeColor="text1"/>
        </w:rPr>
        <w:t xml:space="preserve">, na skutek: </w:t>
      </w:r>
    </w:p>
    <w:p w14:paraId="4A12ECA8" w14:textId="0C870030" w:rsidR="00AD5417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awarii urządzeń pomiarowych wykorzystywanych w trakcie Testów Prototypów Ogniw – wówczas Testy Prototypów Ogniw</w:t>
      </w:r>
      <w:r w:rsidR="00F11F52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1DC06647" w14:textId="25ED15E7" w:rsidR="0044578E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działania siły wyższej (jak np. przerwa w dostawie energii elektrycznej do budynku, w którym prowadzone są Testy Prototypów Ogniw,</w:t>
      </w:r>
      <w:r w:rsidRPr="00C9667C">
        <w:rPr>
          <w:rFonts w:cstheme="minorHAnsi"/>
          <w:sz w:val="22"/>
          <w:szCs w:val="22"/>
        </w:rPr>
        <w:t xml:space="preserve"> pożar budynku, w którym prowadzone są Testy, katastrofa naturalna, stan wojenny lub strajk powszechny, z wyłączeniem stanu epidemii wywołanego wirusem SARS CoV-2).</w:t>
      </w:r>
    </w:p>
    <w:p w14:paraId="0E870229" w14:textId="0706ABBA" w:rsidR="00E81917" w:rsidRDefault="00F11F52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W przypadku wystąpienia ww. okoliczności, Zamawiający może przedłużyć czas prowadzenia Testów Prototypów Ogniw adekwatnie do czasu trwania ww. okoliczności, lecz nie dłużej niż o 3 miesiące.</w:t>
      </w:r>
    </w:p>
    <w:p w14:paraId="25F6A007" w14:textId="77777777" w:rsidR="00B12303" w:rsidRPr="00C9667C" w:rsidRDefault="00B12303" w:rsidP="00DF59BD">
      <w:pPr>
        <w:jc w:val="both"/>
        <w:rPr>
          <w:rFonts w:eastAsia="Calibri" w:cstheme="minorHAnsi"/>
          <w:color w:val="000000" w:themeColor="text1"/>
        </w:rPr>
      </w:pPr>
    </w:p>
    <w:p w14:paraId="79CCB22A" w14:textId="7074BF13" w:rsidR="00C0284D" w:rsidRPr="00374B0A" w:rsidRDefault="00C0284D" w:rsidP="00DF59BD">
      <w:pPr>
        <w:pStyle w:val="Nagwek3"/>
        <w:spacing w:line="259" w:lineRule="auto"/>
        <w:rPr>
          <w:rFonts w:eastAsiaTheme="minorEastAsia"/>
        </w:rPr>
      </w:pPr>
      <w:r w:rsidRPr="00374B0A">
        <w:lastRenderedPageBreak/>
        <w:t>Testy Prototypów Ogniw</w:t>
      </w:r>
    </w:p>
    <w:p w14:paraId="647CE461" w14:textId="053F22F6" w:rsidR="006F7DC5" w:rsidRPr="00374B0A" w:rsidRDefault="3BCA966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</w:t>
      </w:r>
      <w:r w:rsidR="69A6EF98" w:rsidRPr="00374B0A">
        <w:rPr>
          <w:rFonts w:eastAsia="Calibri" w:cstheme="minorHAnsi"/>
          <w:color w:val="000000" w:themeColor="text1"/>
        </w:rPr>
        <w:t>Prototypów</w:t>
      </w:r>
      <w:r w:rsidRPr="00374B0A">
        <w:rPr>
          <w:rFonts w:eastAsia="Calibri" w:cstheme="minorHAnsi"/>
          <w:color w:val="000000" w:themeColor="text1"/>
        </w:rPr>
        <w:t xml:space="preserve"> rozpoczynają się </w:t>
      </w:r>
      <w:r w:rsidR="00904D90" w:rsidRPr="00374B0A">
        <w:rPr>
          <w:rFonts w:eastAsia="Calibri" w:cstheme="minorHAnsi"/>
          <w:color w:val="000000" w:themeColor="text1"/>
        </w:rPr>
        <w:t>po opracowaniu przez Wykonawcę Prototypów Ogniw.</w:t>
      </w:r>
      <w:r w:rsidR="00B967AB" w:rsidRPr="00374B0A">
        <w:rPr>
          <w:rFonts w:eastAsia="Calibri" w:cstheme="minorHAnsi"/>
          <w:color w:val="000000" w:themeColor="text1"/>
        </w:rPr>
        <w:t xml:space="preserve"> </w:t>
      </w:r>
      <w:r w:rsidR="004C4E62" w:rsidRPr="00374B0A">
        <w:rPr>
          <w:rFonts w:eastAsia="Calibri" w:cstheme="minorHAnsi"/>
          <w:color w:val="000000" w:themeColor="text1"/>
        </w:rPr>
        <w:t>Wykonawcy prowadzą równolegle do Testów Prototypów Ogniw testy własne, opisane w punkcie 2.</w:t>
      </w:r>
      <w:r w:rsidR="00904D90" w:rsidRPr="00374B0A">
        <w:rPr>
          <w:rFonts w:eastAsia="Calibri" w:cstheme="minorHAnsi"/>
          <w:color w:val="000000" w:themeColor="text1"/>
        </w:rPr>
        <w:t>4</w:t>
      </w:r>
      <w:r w:rsidR="004C4E62" w:rsidRPr="00374B0A">
        <w:rPr>
          <w:rFonts w:eastAsia="Calibri" w:cstheme="minorHAnsi"/>
          <w:color w:val="000000" w:themeColor="text1"/>
        </w:rPr>
        <w:t>.</w:t>
      </w:r>
      <w:r w:rsidR="00904D90" w:rsidRPr="00374B0A">
        <w:rPr>
          <w:rFonts w:eastAsia="Calibri" w:cstheme="minorHAnsi"/>
          <w:color w:val="000000" w:themeColor="text1"/>
        </w:rPr>
        <w:t xml:space="preserve">2 </w:t>
      </w:r>
      <w:r w:rsidR="004C4E62" w:rsidRPr="00374B0A">
        <w:rPr>
          <w:rFonts w:eastAsia="Calibri" w:cstheme="minorHAnsi"/>
          <w:color w:val="000000" w:themeColor="text1"/>
        </w:rPr>
        <w:t>poniżej.</w:t>
      </w:r>
      <w:r w:rsidR="0CC58073" w:rsidRPr="00374B0A">
        <w:rPr>
          <w:rFonts w:eastAsia="Calibri" w:cstheme="minorHAnsi"/>
          <w:color w:val="000000" w:themeColor="text1"/>
        </w:rPr>
        <w:t xml:space="preserve"> </w:t>
      </w:r>
    </w:p>
    <w:p w14:paraId="1947BD4A" w14:textId="3F065CED" w:rsidR="006F7DC5" w:rsidRPr="00374B0A" w:rsidRDefault="2F792DF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t>W</w:t>
      </w:r>
      <w:r w:rsidR="004C4E62" w:rsidRPr="00374B0A">
        <w:rPr>
          <w:rFonts w:cstheme="minorHAnsi"/>
        </w:rPr>
        <w:t xml:space="preserve"> ramach</w:t>
      </w:r>
      <w:r w:rsidR="04CA12E2" w:rsidRPr="00374B0A">
        <w:rPr>
          <w:rFonts w:cstheme="minorHAnsi"/>
        </w:rPr>
        <w:t xml:space="preserve"> </w:t>
      </w:r>
      <w:r w:rsidR="49C490B2" w:rsidRPr="00374B0A">
        <w:rPr>
          <w:rFonts w:cstheme="minorHAnsi"/>
        </w:rPr>
        <w:t>Test</w:t>
      </w:r>
      <w:r w:rsidR="004C4E62" w:rsidRPr="00374B0A">
        <w:rPr>
          <w:rFonts w:cstheme="minorHAnsi"/>
        </w:rPr>
        <w:t>ów Prototypów Ogniw, Zamawiający będzie badał Prototypy Ogniw pod kątem</w:t>
      </w:r>
      <w:r w:rsidR="4A67073E" w:rsidRPr="00374B0A">
        <w:rPr>
          <w:rFonts w:cstheme="minorHAnsi"/>
        </w:rPr>
        <w:t xml:space="preserve"> </w:t>
      </w:r>
      <w:r w:rsidR="7FC9ABA6" w:rsidRPr="00374B0A">
        <w:rPr>
          <w:rFonts w:cstheme="minorHAnsi"/>
        </w:rPr>
        <w:t>W</w:t>
      </w:r>
      <w:r w:rsidR="49C490B2" w:rsidRPr="00374B0A">
        <w:rPr>
          <w:rFonts w:cstheme="minorHAnsi"/>
        </w:rPr>
        <w:t>ymaga</w:t>
      </w:r>
      <w:r w:rsidR="004C4E62" w:rsidRPr="00374B0A">
        <w:rPr>
          <w:rFonts w:cstheme="minorHAnsi"/>
        </w:rPr>
        <w:t>ń</w:t>
      </w:r>
      <w:r w:rsidR="49C490B2" w:rsidRPr="00374B0A">
        <w:rPr>
          <w:rFonts w:cstheme="minorHAnsi"/>
        </w:rPr>
        <w:t xml:space="preserve"> </w:t>
      </w:r>
      <w:r w:rsidR="7D6F7600" w:rsidRPr="00374B0A">
        <w:rPr>
          <w:rFonts w:cstheme="minorHAnsi"/>
        </w:rPr>
        <w:t>K</w:t>
      </w:r>
      <w:r w:rsidR="49C490B2" w:rsidRPr="00374B0A">
        <w:rPr>
          <w:rFonts w:cstheme="minorHAnsi"/>
        </w:rPr>
        <w:t>onkursow</w:t>
      </w:r>
      <w:r w:rsidR="004C4E62" w:rsidRPr="00374B0A">
        <w:rPr>
          <w:rFonts w:cstheme="minorHAnsi"/>
        </w:rPr>
        <w:t>ych wskazanych w Załączniku nr 1 do Regulaminu</w:t>
      </w:r>
      <w:r w:rsidR="49C490B2" w:rsidRPr="00374B0A">
        <w:rPr>
          <w:rFonts w:cstheme="minorHAnsi"/>
        </w:rPr>
        <w:t xml:space="preserve">. </w:t>
      </w:r>
    </w:p>
    <w:p w14:paraId="6BA2500A" w14:textId="49CD0812" w:rsidR="004C4E62" w:rsidRPr="00374B0A" w:rsidRDefault="2D924B6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Do przeprowadzenia </w:t>
      </w:r>
      <w:r w:rsidR="004C4E62" w:rsidRPr="00374B0A">
        <w:rPr>
          <w:rFonts w:cstheme="minorHAnsi"/>
        </w:rPr>
        <w:t>T</w:t>
      </w:r>
      <w:r w:rsidRPr="00374B0A">
        <w:rPr>
          <w:rFonts w:cstheme="minorHAnsi"/>
        </w:rPr>
        <w:t>estów</w:t>
      </w:r>
      <w:r w:rsidR="004C4E62" w:rsidRPr="00374B0A">
        <w:rPr>
          <w:rFonts w:cstheme="minorHAnsi"/>
        </w:rPr>
        <w:t xml:space="preserve"> Prototypów Ogniw</w:t>
      </w:r>
      <w:r w:rsidRPr="00374B0A">
        <w:rPr>
          <w:rFonts w:cstheme="minorHAnsi"/>
        </w:rPr>
        <w:t xml:space="preserve"> użyte zostaną urządzenia pomiarowe opisane w </w:t>
      </w:r>
      <w:r w:rsidR="009044B3" w:rsidRPr="00374B0A">
        <w:rPr>
          <w:rFonts w:cstheme="minorHAnsi"/>
        </w:rPr>
        <w:t xml:space="preserve">podpunkcie </w:t>
      </w:r>
      <w:r w:rsidR="009044B3" w:rsidRPr="00374B0A">
        <w:rPr>
          <w:rFonts w:cstheme="minorHAnsi"/>
          <w:i/>
        </w:rPr>
        <w:t>Aparatura pomiarowa używana w Testach Prototypów Ogniw</w:t>
      </w:r>
      <w:r w:rsidR="28288FA6" w:rsidRPr="00374B0A">
        <w:rPr>
          <w:rFonts w:cstheme="minorHAnsi"/>
        </w:rPr>
        <w:t>.</w:t>
      </w:r>
    </w:p>
    <w:p w14:paraId="53FB98D0" w14:textId="27E8622A" w:rsidR="004C4E62" w:rsidRPr="00374B0A" w:rsidRDefault="00CC551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 celu weryfikacji </w:t>
      </w:r>
      <w:r w:rsidR="00143947" w:rsidRPr="00374B0A">
        <w:rPr>
          <w:rFonts w:cstheme="minorHAnsi"/>
        </w:rPr>
        <w:t>osiągnięcia przez Prototypy Ogniw deklarowanych wartości Wymagań</w:t>
      </w:r>
      <w:r w:rsidRPr="00374B0A">
        <w:rPr>
          <w:rFonts w:cstheme="minorHAnsi"/>
        </w:rPr>
        <w:t xml:space="preserve"> Konkursowych</w:t>
      </w:r>
      <w:r w:rsidR="00143947" w:rsidRPr="00374B0A">
        <w:rPr>
          <w:rFonts w:cstheme="minorHAnsi"/>
        </w:rPr>
        <w:t>,</w:t>
      </w:r>
      <w:r w:rsidRPr="00374B0A">
        <w:rPr>
          <w:rFonts w:cstheme="minorHAnsi"/>
        </w:rPr>
        <w:t xml:space="preserve"> </w:t>
      </w:r>
      <w:r w:rsidR="004C4E62" w:rsidRPr="00374B0A">
        <w:rPr>
          <w:rFonts w:cstheme="minorHAnsi"/>
        </w:rPr>
        <w:t xml:space="preserve">Prototypy Ogniw będą poddawane badaniom zgodnie z poniższymi procedurami testowymi: </w:t>
      </w:r>
    </w:p>
    <w:p w14:paraId="5CBC5D86" w14:textId="59BB8336" w:rsidR="21610C44" w:rsidRPr="00374B0A" w:rsidRDefault="21610C4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374B0A">
        <w:rPr>
          <w:rFonts w:eastAsia="Calibri" w:cstheme="minorHAnsi"/>
          <w:b/>
          <w:bCs/>
          <w:color w:val="000000" w:themeColor="text1"/>
        </w:rPr>
        <w:t xml:space="preserve">Test 1: </w:t>
      </w:r>
      <w:r w:rsidR="147DA2AA" w:rsidRPr="00374B0A">
        <w:rPr>
          <w:rFonts w:eastAsia="Calibri" w:cstheme="minorHAnsi"/>
          <w:b/>
          <w:bCs/>
          <w:color w:val="000000" w:themeColor="text1"/>
        </w:rPr>
        <w:t xml:space="preserve">Gęstość energii </w:t>
      </w:r>
      <w:r w:rsidR="009044B3" w:rsidRPr="00374B0A">
        <w:rPr>
          <w:rFonts w:eastAsia="Calibri" w:cstheme="minorHAnsi"/>
          <w:b/>
          <w:bCs/>
          <w:color w:val="000000" w:themeColor="text1"/>
        </w:rPr>
        <w:t>O</w:t>
      </w:r>
      <w:r w:rsidR="147DA2AA" w:rsidRPr="00374B0A">
        <w:rPr>
          <w:rFonts w:eastAsia="Calibri" w:cstheme="minorHAnsi"/>
          <w:b/>
          <w:bCs/>
          <w:color w:val="000000" w:themeColor="text1"/>
        </w:rPr>
        <w:t>gniw</w:t>
      </w:r>
      <w:r w:rsidR="009044B3" w:rsidRPr="00374B0A">
        <w:rPr>
          <w:rFonts w:eastAsia="Calibri" w:cstheme="minorHAnsi"/>
          <w:b/>
          <w:bCs/>
          <w:color w:val="000000" w:themeColor="text1"/>
        </w:rPr>
        <w:t>a galwanicznego</w:t>
      </w:r>
    </w:p>
    <w:p w14:paraId="50328A91" w14:textId="04BA6248" w:rsidR="6B55D7A7" w:rsidRPr="00374B0A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>Środowisko testowe</w:t>
      </w:r>
      <w:r w:rsidR="6B55D7A7" w:rsidRPr="00374B0A">
        <w:rPr>
          <w:rFonts w:eastAsia="Calibri" w:cstheme="minorHAnsi"/>
          <w:color w:val="000000" w:themeColor="text1"/>
          <w:u w:val="single"/>
        </w:rPr>
        <w:t>:</w:t>
      </w:r>
    </w:p>
    <w:p w14:paraId="5B084A25" w14:textId="68140D6C" w:rsidR="6C5E33D8" w:rsidRPr="00374B0A" w:rsidRDefault="163A94E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</w:t>
      </w:r>
      <w:r w:rsidR="5AC1DE5B" w:rsidRPr="00374B0A">
        <w:rPr>
          <w:rFonts w:eastAsia="Calibri" w:cstheme="minorHAnsi"/>
          <w:color w:val="000000" w:themeColor="text1"/>
        </w:rPr>
        <w:t xml:space="preserve">peratura w pomieszczeniu </w:t>
      </w:r>
      <w:r w:rsidR="04360A8E" w:rsidRPr="00374B0A">
        <w:rPr>
          <w:rFonts w:eastAsia="Calibri" w:cstheme="minorHAnsi"/>
          <w:color w:val="000000" w:themeColor="text1"/>
        </w:rPr>
        <w:t xml:space="preserve">będzie </w:t>
      </w:r>
      <w:r w:rsidR="520F82D6" w:rsidRPr="00374B0A">
        <w:rPr>
          <w:rFonts w:eastAsia="Calibri" w:cstheme="minorHAnsi"/>
          <w:color w:val="000000" w:themeColor="text1"/>
        </w:rPr>
        <w:t xml:space="preserve">wynosić </w:t>
      </w:r>
      <w:r w:rsidR="0F744919" w:rsidRPr="00374B0A">
        <w:rPr>
          <w:rFonts w:eastAsia="Calibri" w:cstheme="minorHAnsi"/>
          <w:color w:val="000000" w:themeColor="text1"/>
        </w:rPr>
        <w:t>2</w:t>
      </w:r>
      <w:r w:rsidR="6241D5C7" w:rsidRPr="00374B0A">
        <w:rPr>
          <w:rFonts w:eastAsia="Calibri" w:cstheme="minorHAnsi"/>
          <w:color w:val="000000" w:themeColor="text1"/>
        </w:rPr>
        <w:t>2</w:t>
      </w:r>
      <w:r w:rsidR="00337FA9" w:rsidRPr="00374B0A">
        <w:rPr>
          <w:rFonts w:eastAsia="Calibri" w:cstheme="minorHAnsi"/>
          <w:color w:val="000000" w:themeColor="text1"/>
        </w:rPr>
        <w:t>°C</w:t>
      </w:r>
      <w:r w:rsidR="0F744919" w:rsidRPr="00374B0A">
        <w:rPr>
          <w:rFonts w:eastAsia="Calibri" w:cstheme="minorHAnsi"/>
          <w:color w:val="000000" w:themeColor="text1"/>
        </w:rPr>
        <w:t xml:space="preserve"> </w:t>
      </w:r>
      <w:r w:rsidR="00337FA9" w:rsidRPr="00374B0A">
        <w:rPr>
          <w:rFonts w:eastAsia="Calibri" w:cstheme="minorHAnsi"/>
          <w:color w:val="000000" w:themeColor="text1"/>
        </w:rPr>
        <w:t>±</w:t>
      </w:r>
      <w:r w:rsidR="6987FC12" w:rsidRPr="00374B0A">
        <w:rPr>
          <w:rFonts w:eastAsia="Calibri" w:cstheme="minorHAnsi"/>
          <w:color w:val="000000" w:themeColor="text1"/>
        </w:rPr>
        <w:t>5</w:t>
      </w:r>
      <w:r w:rsidR="00337FA9" w:rsidRPr="00374B0A">
        <w:rPr>
          <w:rFonts w:eastAsia="Calibri" w:cstheme="minorHAnsi"/>
          <w:color w:val="000000" w:themeColor="text1"/>
        </w:rPr>
        <w:t>°</w:t>
      </w:r>
      <w:r w:rsidR="520F82D6" w:rsidRPr="00374B0A">
        <w:rPr>
          <w:rFonts w:eastAsia="Calibri" w:cstheme="minorHAnsi"/>
          <w:color w:val="000000" w:themeColor="text1"/>
        </w:rPr>
        <w:t>C.</w:t>
      </w:r>
      <w:r w:rsidR="4C2D1E94" w:rsidRPr="00374B0A">
        <w:rPr>
          <w:rFonts w:eastAsia="Calibri" w:cstheme="minorHAnsi"/>
          <w:color w:val="000000" w:themeColor="text1"/>
        </w:rPr>
        <w:t xml:space="preserve"> </w:t>
      </w:r>
      <w:r w:rsidR="006919D9" w:rsidRPr="00374B0A">
        <w:rPr>
          <w:rFonts w:eastAsia="Calibri" w:cstheme="minorHAnsi"/>
          <w:color w:val="000000" w:themeColor="text1"/>
        </w:rPr>
        <w:t>Do Prototypów Ogniw p</w:t>
      </w:r>
      <w:r w:rsidRPr="00374B0A">
        <w:rPr>
          <w:rFonts w:eastAsia="Calibri" w:cstheme="minorHAnsi"/>
          <w:color w:val="000000" w:themeColor="text1"/>
        </w:rPr>
        <w:t>odłączone zosta</w:t>
      </w:r>
      <w:r w:rsidR="058B2CCC" w:rsidRPr="00374B0A">
        <w:rPr>
          <w:rFonts w:eastAsia="Calibri" w:cstheme="minorHAnsi"/>
          <w:color w:val="000000" w:themeColor="text1"/>
        </w:rPr>
        <w:t>ną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2DB8C506" w:rsidRPr="00374B0A">
        <w:rPr>
          <w:rFonts w:eastAsia="Calibri" w:cstheme="minorHAnsi"/>
          <w:color w:val="000000" w:themeColor="text1"/>
        </w:rPr>
        <w:t xml:space="preserve">urządzenia pomiarowe </w:t>
      </w:r>
      <w:r w:rsidR="553BB17B" w:rsidRPr="00374B0A">
        <w:rPr>
          <w:rFonts w:eastAsia="Calibri" w:cstheme="minorHAnsi"/>
          <w:color w:val="000000" w:themeColor="text1"/>
        </w:rPr>
        <w:t>oraz zapewnione zosta</w:t>
      </w:r>
      <w:r w:rsidR="629B5407" w:rsidRPr="00374B0A">
        <w:rPr>
          <w:rFonts w:eastAsia="Calibri" w:cstheme="minorHAnsi"/>
          <w:color w:val="000000" w:themeColor="text1"/>
        </w:rPr>
        <w:t>nie</w:t>
      </w:r>
      <w:r w:rsidR="553BB17B" w:rsidRPr="00374B0A">
        <w:rPr>
          <w:rFonts w:eastAsia="Calibri" w:cstheme="minorHAnsi"/>
          <w:color w:val="000000" w:themeColor="text1"/>
        </w:rPr>
        <w:t xml:space="preserve"> zbieranie danych dotyczących pomiarów. </w:t>
      </w:r>
    </w:p>
    <w:p w14:paraId="47029545" w14:textId="08AD6014" w:rsidR="21610C44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21610C44" w:rsidRPr="00374B0A">
        <w:rPr>
          <w:rFonts w:eastAsia="Calibri" w:cstheme="minorHAnsi"/>
          <w:color w:val="000000" w:themeColor="text1"/>
          <w:u w:val="single"/>
        </w:rPr>
        <w:t>:</w:t>
      </w:r>
      <w:r w:rsidR="21610C44" w:rsidRPr="00374B0A">
        <w:rPr>
          <w:rFonts w:eastAsia="Calibri" w:cstheme="minorHAnsi"/>
          <w:color w:val="000000" w:themeColor="text1"/>
        </w:rPr>
        <w:t xml:space="preserve"> </w:t>
      </w:r>
    </w:p>
    <w:p w14:paraId="17BED189" w14:textId="38C2A5A4" w:rsidR="003E68F8" w:rsidRPr="00374B0A" w:rsidRDefault="26A754DE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Wykonawca dostarcza </w:t>
      </w:r>
      <w:r w:rsidR="047EC814" w:rsidRPr="00374B0A">
        <w:rPr>
          <w:rFonts w:cstheme="minorHAnsi"/>
          <w:sz w:val="22"/>
          <w:szCs w:val="22"/>
        </w:rPr>
        <w:t xml:space="preserve">Zamawiającemu </w:t>
      </w:r>
      <w:r w:rsidR="68D28DD6" w:rsidRPr="00374B0A">
        <w:rPr>
          <w:rFonts w:cstheme="minorHAnsi"/>
          <w:sz w:val="22"/>
          <w:szCs w:val="22"/>
        </w:rPr>
        <w:t xml:space="preserve">40 sztuk </w:t>
      </w:r>
      <w:r w:rsidR="047EC814" w:rsidRPr="00374B0A">
        <w:rPr>
          <w:rFonts w:cstheme="minorHAnsi"/>
          <w:sz w:val="22"/>
          <w:szCs w:val="22"/>
        </w:rPr>
        <w:t>Prototypów O</w:t>
      </w:r>
      <w:r w:rsidR="68D28DD6" w:rsidRPr="00374B0A">
        <w:rPr>
          <w:rFonts w:cstheme="minorHAnsi"/>
          <w:sz w:val="22"/>
          <w:szCs w:val="22"/>
        </w:rPr>
        <w:t>gniw</w:t>
      </w:r>
      <w:r w:rsidR="0DF28D02" w:rsidRPr="00374B0A">
        <w:rPr>
          <w:rFonts w:cstheme="minorHAnsi"/>
          <w:sz w:val="22"/>
          <w:szCs w:val="22"/>
        </w:rPr>
        <w:t xml:space="preserve"> (</w:t>
      </w:r>
      <w:r w:rsidR="0DF28D02" w:rsidRPr="00374B0A">
        <w:rPr>
          <w:rFonts w:cstheme="minorHAnsi"/>
          <w:i/>
          <w:iCs/>
          <w:sz w:val="22"/>
          <w:szCs w:val="22"/>
        </w:rPr>
        <w:t>i</w:t>
      </w:r>
      <w:r w:rsidR="0DF28D02" w:rsidRPr="00374B0A">
        <w:rPr>
          <w:rFonts w:cstheme="minorHAnsi"/>
          <w:sz w:val="22"/>
          <w:szCs w:val="22"/>
        </w:rPr>
        <w:t xml:space="preserve"> = 1, …, 40)</w:t>
      </w:r>
      <w:r w:rsidR="18A6E410" w:rsidRPr="00374B0A">
        <w:rPr>
          <w:rFonts w:cstheme="minorHAnsi"/>
          <w:sz w:val="22"/>
          <w:szCs w:val="22"/>
        </w:rPr>
        <w:t xml:space="preserve"> wraz z Dokumentacją techniczną Prototypu Ogniwa</w:t>
      </w:r>
      <w:r w:rsidR="6C331030" w:rsidRPr="00374B0A">
        <w:rPr>
          <w:rFonts w:cstheme="minorHAnsi"/>
          <w:sz w:val="22"/>
          <w:szCs w:val="22"/>
        </w:rPr>
        <w:t>.</w:t>
      </w:r>
    </w:p>
    <w:p w14:paraId="1C03A684" w14:textId="69AAE62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</w:rPr>
      </w:pPr>
      <w:r w:rsidRPr="00374B0A">
        <w:rPr>
          <w:rFonts w:cstheme="minorHAnsi"/>
          <w:sz w:val="22"/>
          <w:szCs w:val="22"/>
        </w:rPr>
        <w:t>Zamawiający waży każd</w:t>
      </w:r>
      <w:r w:rsidR="007D6841" w:rsidRPr="00374B0A">
        <w:rPr>
          <w:rFonts w:cstheme="minorHAnsi"/>
          <w:sz w:val="22"/>
          <w:szCs w:val="22"/>
        </w:rPr>
        <w:t>y</w:t>
      </w:r>
      <w:r w:rsidRPr="00374B0A">
        <w:rPr>
          <w:rFonts w:cstheme="minorHAnsi"/>
          <w:sz w:val="22"/>
          <w:szCs w:val="22"/>
        </w:rPr>
        <w:t xml:space="preserve"> z dostarczonych </w:t>
      </w:r>
      <w:r w:rsidR="007D6841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>gniw</w:t>
      </w:r>
      <w:r w:rsidR="71F7CA88" w:rsidRPr="00374B0A">
        <w:rPr>
          <w:rFonts w:cstheme="minorHAnsi"/>
          <w:sz w:val="22"/>
          <w:szCs w:val="22"/>
        </w:rPr>
        <w:t xml:space="preserve"> (masa </w:t>
      </w:r>
      <w:r w:rsidR="007D6841" w:rsidRPr="00374B0A">
        <w:rPr>
          <w:rFonts w:cstheme="minorHAnsi"/>
          <w:sz w:val="22"/>
          <w:szCs w:val="22"/>
        </w:rPr>
        <w:t>Prototypu O</w:t>
      </w:r>
      <w:r w:rsidR="71F7CA88" w:rsidRPr="00374B0A">
        <w:rPr>
          <w:rFonts w:cstheme="minorHAnsi"/>
          <w:sz w:val="22"/>
          <w:szCs w:val="22"/>
        </w:rPr>
        <w:t xml:space="preserve">gniwa = </w:t>
      </w:r>
      <w:r w:rsidR="71F7CA88" w:rsidRPr="00374B0A">
        <w:rPr>
          <w:rFonts w:cstheme="minorHAnsi"/>
          <w:i/>
          <w:iCs/>
          <w:sz w:val="22"/>
          <w:szCs w:val="22"/>
        </w:rPr>
        <w:t>m</w:t>
      </w:r>
      <w:r w:rsidR="71F7CA8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BCF0204" w:rsidRPr="00374B0A">
        <w:rPr>
          <w:rFonts w:cstheme="minorHAnsi"/>
          <w:i/>
          <w:iCs/>
          <w:sz w:val="22"/>
          <w:szCs w:val="22"/>
        </w:rPr>
        <w:t xml:space="preserve"> </w:t>
      </w:r>
      <w:r w:rsidR="6BCF0204" w:rsidRPr="00374B0A">
        <w:rPr>
          <w:rFonts w:cstheme="minorHAnsi"/>
          <w:sz w:val="22"/>
          <w:szCs w:val="22"/>
        </w:rPr>
        <w:t xml:space="preserve">dla każdego </w:t>
      </w:r>
      <w:r w:rsidR="6BCF0204" w:rsidRPr="00374B0A">
        <w:rPr>
          <w:rFonts w:cstheme="minorHAnsi"/>
          <w:i/>
          <w:iCs/>
          <w:sz w:val="22"/>
          <w:szCs w:val="22"/>
        </w:rPr>
        <w:t>i</w:t>
      </w:r>
      <w:r w:rsidR="6BCF0204" w:rsidRPr="00374B0A">
        <w:rPr>
          <w:rFonts w:cstheme="minorHAnsi"/>
          <w:sz w:val="22"/>
          <w:szCs w:val="22"/>
        </w:rPr>
        <w:t xml:space="preserve"> = 1, …, 40).</w:t>
      </w:r>
    </w:p>
    <w:p w14:paraId="72E08E7B" w14:textId="03DABAF7" w:rsidR="003E68F8" w:rsidRPr="00374B0A" w:rsidRDefault="00904D90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ładuje i rozładowuje</w:t>
      </w:r>
      <w:r w:rsidR="68D28DD6" w:rsidRPr="00374B0A">
        <w:rPr>
          <w:rFonts w:cstheme="minorHAnsi"/>
          <w:sz w:val="22"/>
          <w:szCs w:val="22"/>
        </w:rPr>
        <w:t xml:space="preserve"> każd</w:t>
      </w:r>
      <w:r w:rsidR="2F471F1B" w:rsidRPr="00374B0A">
        <w:rPr>
          <w:rFonts w:cstheme="minorHAnsi"/>
          <w:sz w:val="22"/>
          <w:szCs w:val="22"/>
        </w:rPr>
        <w:t>y</w:t>
      </w:r>
      <w:r w:rsidR="68D28DD6" w:rsidRPr="00374B0A">
        <w:rPr>
          <w:rFonts w:cstheme="minorHAnsi"/>
          <w:sz w:val="22"/>
          <w:szCs w:val="22"/>
        </w:rPr>
        <w:t xml:space="preserve"> z</w:t>
      </w:r>
      <w:r w:rsidR="2F471F1B" w:rsidRPr="00374B0A">
        <w:rPr>
          <w:rFonts w:cstheme="minorHAnsi"/>
          <w:sz w:val="22"/>
          <w:szCs w:val="22"/>
        </w:rPr>
        <w:t xml:space="preserve"> Prototypów</w:t>
      </w:r>
      <w:r w:rsidR="68D28DD6" w:rsidRPr="00374B0A">
        <w:rPr>
          <w:rFonts w:cstheme="minorHAnsi"/>
          <w:sz w:val="22"/>
          <w:szCs w:val="22"/>
        </w:rPr>
        <w:t xml:space="preserve"> </w:t>
      </w:r>
      <w:r w:rsidR="2F471F1B" w:rsidRPr="00374B0A">
        <w:rPr>
          <w:rFonts w:cstheme="minorHAnsi"/>
          <w:sz w:val="22"/>
          <w:szCs w:val="22"/>
        </w:rPr>
        <w:t>O</w:t>
      </w:r>
      <w:r w:rsidR="68D28DD6" w:rsidRPr="00374B0A">
        <w:rPr>
          <w:rFonts w:cstheme="minorHAnsi"/>
          <w:sz w:val="22"/>
          <w:szCs w:val="22"/>
        </w:rPr>
        <w:t>gniw</w:t>
      </w:r>
      <w:r w:rsidR="6C331030" w:rsidRPr="00374B0A">
        <w:rPr>
          <w:rFonts w:cstheme="minorHAnsi"/>
          <w:sz w:val="22"/>
          <w:szCs w:val="22"/>
        </w:rPr>
        <w:t>,</w:t>
      </w:r>
      <w:r w:rsidR="68D28DD6" w:rsidRPr="00374B0A">
        <w:rPr>
          <w:rFonts w:cstheme="minorHAnsi"/>
          <w:sz w:val="22"/>
          <w:szCs w:val="22"/>
        </w:rPr>
        <w:t xml:space="preserve"> według algorytmu ładowania i</w:t>
      </w:r>
      <w:r w:rsidR="00C65923" w:rsidRPr="00374B0A">
        <w:rPr>
          <w:rFonts w:cstheme="minorHAnsi"/>
          <w:sz w:val="22"/>
          <w:szCs w:val="22"/>
        </w:rPr>
        <w:t> </w:t>
      </w:r>
      <w:r w:rsidR="68D28DD6" w:rsidRPr="00374B0A">
        <w:rPr>
          <w:rFonts w:cstheme="minorHAnsi"/>
          <w:sz w:val="22"/>
          <w:szCs w:val="22"/>
        </w:rPr>
        <w:t>rozładowania dostarczonego przez Wykonawcę</w:t>
      </w:r>
      <w:r w:rsidR="18A6E410" w:rsidRPr="00374B0A">
        <w:rPr>
          <w:rFonts w:cstheme="minorHAnsi"/>
          <w:sz w:val="22"/>
          <w:szCs w:val="22"/>
        </w:rPr>
        <w:t xml:space="preserve"> w ramach Dokumentacji technicznej Prototypu Ogniwa</w:t>
      </w:r>
      <w:r w:rsidR="68D28DD6" w:rsidRPr="00374B0A">
        <w:rPr>
          <w:rFonts w:cstheme="minorHAnsi"/>
          <w:sz w:val="22"/>
          <w:szCs w:val="22"/>
        </w:rPr>
        <w:t xml:space="preserve"> (długość cyklu ładowanie-</w:t>
      </w:r>
      <w:r w:rsidR="1732D9EB" w:rsidRPr="00374B0A">
        <w:rPr>
          <w:rFonts w:cstheme="minorHAnsi"/>
          <w:sz w:val="22"/>
          <w:szCs w:val="22"/>
        </w:rPr>
        <w:t>roz</w:t>
      </w:r>
      <w:r w:rsidR="68D28DD6" w:rsidRPr="00374B0A">
        <w:rPr>
          <w:rFonts w:cstheme="minorHAnsi"/>
          <w:sz w:val="22"/>
          <w:szCs w:val="22"/>
        </w:rPr>
        <w:t>ładowanie do 10h)</w:t>
      </w:r>
      <w:r w:rsidR="6C331030" w:rsidRPr="00374B0A">
        <w:rPr>
          <w:rFonts w:cstheme="minorHAnsi"/>
          <w:sz w:val="22"/>
          <w:szCs w:val="22"/>
        </w:rPr>
        <w:t>.</w:t>
      </w:r>
    </w:p>
    <w:p w14:paraId="305C0623" w14:textId="489446A2" w:rsidR="003E68F8" w:rsidRPr="00374B0A" w:rsidRDefault="00D629BA" w:rsidP="00C9667C">
      <w:pPr>
        <w:pStyle w:val="Akapitzlist"/>
        <w:numPr>
          <w:ilvl w:val="0"/>
          <w:numId w:val="1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w</w:t>
      </w:r>
      <w:r w:rsidR="003E68F8" w:rsidRPr="00374B0A">
        <w:rPr>
          <w:rFonts w:cstheme="minorHAnsi"/>
          <w:sz w:val="22"/>
          <w:szCs w:val="22"/>
        </w:rPr>
        <w:t>ykon</w:t>
      </w:r>
      <w:r w:rsidRPr="00374B0A">
        <w:rPr>
          <w:rFonts w:cstheme="minorHAnsi"/>
          <w:sz w:val="22"/>
          <w:szCs w:val="22"/>
        </w:rPr>
        <w:t>uje</w:t>
      </w:r>
      <w:r w:rsidR="003E68F8" w:rsidRPr="00374B0A">
        <w:rPr>
          <w:rFonts w:cstheme="minorHAnsi"/>
          <w:sz w:val="22"/>
          <w:szCs w:val="22"/>
        </w:rPr>
        <w:t xml:space="preserve"> trzy cykle ładowanie-</w:t>
      </w:r>
      <w:r w:rsidR="00CC5514" w:rsidRPr="00374B0A">
        <w:rPr>
          <w:rFonts w:cstheme="minorHAnsi"/>
          <w:sz w:val="22"/>
          <w:szCs w:val="22"/>
        </w:rPr>
        <w:t>roz</w:t>
      </w:r>
      <w:r w:rsidR="003E68F8" w:rsidRPr="00374B0A">
        <w:rPr>
          <w:rFonts w:cstheme="minorHAnsi"/>
          <w:sz w:val="22"/>
          <w:szCs w:val="22"/>
        </w:rPr>
        <w:t>ładowanie.</w:t>
      </w:r>
    </w:p>
    <w:p w14:paraId="4A16D21B" w14:textId="0D0E181E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W każdym cyklu Zamawiający mierzy</w:t>
      </w:r>
      <w:r w:rsidR="3892EFE5" w:rsidRPr="00374B0A">
        <w:rPr>
          <w:rFonts w:cstheme="minorHAnsi"/>
          <w:sz w:val="22"/>
          <w:szCs w:val="22"/>
        </w:rPr>
        <w:t>,</w:t>
      </w:r>
      <w:r w:rsidRPr="00374B0A">
        <w:rPr>
          <w:rFonts w:cstheme="minorHAnsi"/>
          <w:sz w:val="22"/>
          <w:szCs w:val="22"/>
        </w:rPr>
        <w:t xml:space="preserve"> ile energii (wyrażonej w Wh) zostało pobrane</w:t>
      </w:r>
      <w:r w:rsidR="5B59EFDD" w:rsidRPr="00374B0A">
        <w:rPr>
          <w:rFonts w:cstheme="minorHAnsi"/>
          <w:sz w:val="22"/>
          <w:szCs w:val="22"/>
        </w:rPr>
        <w:t xml:space="preserve"> z każdego z </w:t>
      </w:r>
      <w:r w:rsidR="00D629BA" w:rsidRPr="00374B0A">
        <w:rPr>
          <w:rFonts w:cstheme="minorHAnsi"/>
          <w:sz w:val="22"/>
          <w:szCs w:val="22"/>
        </w:rPr>
        <w:t>Prototypu O</w:t>
      </w:r>
      <w:r w:rsidR="5B59EFDD" w:rsidRPr="00374B0A">
        <w:rPr>
          <w:rFonts w:cstheme="minorHAnsi"/>
          <w:sz w:val="22"/>
          <w:szCs w:val="22"/>
        </w:rPr>
        <w:t>gniw</w:t>
      </w:r>
      <w:r w:rsidR="00D629BA" w:rsidRPr="00374B0A">
        <w:rPr>
          <w:rFonts w:cstheme="minorHAnsi"/>
          <w:sz w:val="22"/>
          <w:szCs w:val="22"/>
        </w:rPr>
        <w:t>a</w:t>
      </w:r>
      <w:r w:rsidR="4C01AF7B" w:rsidRPr="00374B0A">
        <w:rPr>
          <w:rFonts w:cstheme="minorHAnsi"/>
          <w:sz w:val="22"/>
          <w:szCs w:val="22"/>
        </w:rPr>
        <w:t xml:space="preserve"> i </w:t>
      </w:r>
      <w:r w:rsidR="00D629BA" w:rsidRPr="00374B0A">
        <w:rPr>
          <w:rFonts w:cstheme="minorHAnsi"/>
          <w:sz w:val="22"/>
          <w:szCs w:val="22"/>
        </w:rPr>
        <w:t>oblicza medianę dla</w:t>
      </w:r>
      <w:r w:rsidR="4C01AF7B" w:rsidRPr="00374B0A">
        <w:rPr>
          <w:rFonts w:eastAsia="Calibri" w:cstheme="minorHAnsi"/>
          <w:sz w:val="22"/>
          <w:szCs w:val="22"/>
        </w:rPr>
        <w:t xml:space="preserve"> trzech</w:t>
      </w:r>
      <w:r w:rsidR="00D629BA" w:rsidRPr="00374B0A">
        <w:rPr>
          <w:rFonts w:eastAsia="Calibri" w:cstheme="minorHAnsi"/>
          <w:sz w:val="22"/>
          <w:szCs w:val="22"/>
        </w:rPr>
        <w:t xml:space="preserve"> wykonanych</w:t>
      </w:r>
      <w:r w:rsidR="4C01AF7B" w:rsidRPr="00374B0A">
        <w:rPr>
          <w:rFonts w:eastAsia="Calibri" w:cstheme="minorHAnsi"/>
          <w:sz w:val="22"/>
          <w:szCs w:val="22"/>
        </w:rPr>
        <w:t xml:space="preserve"> pomiarów, o których mowa w punkcie 4 </w:t>
      </w:r>
      <w:r w:rsidR="4C01AF7B" w:rsidRPr="00374B0A">
        <w:rPr>
          <w:rFonts w:cstheme="minorHAnsi"/>
          <w:sz w:val="22"/>
          <w:szCs w:val="22"/>
        </w:rPr>
        <w:t xml:space="preserve">(mediana rozładowania </w:t>
      </w:r>
      <w:r w:rsidR="00D629BA" w:rsidRPr="00374B0A">
        <w:rPr>
          <w:rFonts w:cstheme="minorHAnsi"/>
          <w:sz w:val="22"/>
          <w:szCs w:val="22"/>
        </w:rPr>
        <w:t>Prototypu O</w:t>
      </w:r>
      <w:r w:rsidR="4C01AF7B" w:rsidRPr="00374B0A">
        <w:rPr>
          <w:rFonts w:cstheme="minorHAnsi"/>
          <w:sz w:val="22"/>
          <w:szCs w:val="22"/>
        </w:rPr>
        <w:t xml:space="preserve">gniwa = </w:t>
      </w:r>
      <w:r w:rsidR="4306E51C" w:rsidRPr="00374B0A">
        <w:rPr>
          <w:rFonts w:cstheme="minorHAnsi"/>
          <w:i/>
          <w:iCs/>
          <w:sz w:val="22"/>
          <w:szCs w:val="22"/>
        </w:rPr>
        <w:t>k</w:t>
      </w:r>
      <w:r w:rsidR="4C01AF7B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60F5475" w:rsidRPr="00374B0A">
        <w:rPr>
          <w:rFonts w:cstheme="minorHAnsi"/>
          <w:i/>
          <w:iCs/>
          <w:sz w:val="22"/>
          <w:szCs w:val="22"/>
        </w:rPr>
        <w:t xml:space="preserve">, </w:t>
      </w:r>
      <w:r w:rsidR="4C01AF7B" w:rsidRPr="00374B0A">
        <w:rPr>
          <w:rFonts w:cstheme="minorHAnsi"/>
          <w:sz w:val="22"/>
          <w:szCs w:val="22"/>
        </w:rPr>
        <w:t xml:space="preserve">dla każdego </w:t>
      </w:r>
      <w:r w:rsidR="4C01AF7B" w:rsidRPr="00374B0A">
        <w:rPr>
          <w:rFonts w:cstheme="minorHAnsi"/>
          <w:i/>
          <w:iCs/>
          <w:sz w:val="22"/>
          <w:szCs w:val="22"/>
        </w:rPr>
        <w:t>i</w:t>
      </w:r>
      <w:r w:rsidR="4C01AF7B" w:rsidRPr="00374B0A">
        <w:rPr>
          <w:rFonts w:cstheme="minorHAnsi"/>
          <w:sz w:val="22"/>
          <w:szCs w:val="22"/>
        </w:rPr>
        <w:t xml:space="preserve"> = 1, …, 40).</w:t>
      </w:r>
    </w:p>
    <w:p w14:paraId="5127C9B6" w14:textId="1E59470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i/>
          <w:iCs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Do każdego z </w:t>
      </w:r>
      <w:r w:rsidR="00D629BA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 xml:space="preserve">gniw </w:t>
      </w:r>
      <w:r w:rsidR="00D629BA" w:rsidRPr="00374B0A">
        <w:rPr>
          <w:rFonts w:cstheme="minorHAnsi"/>
          <w:sz w:val="22"/>
          <w:szCs w:val="22"/>
        </w:rPr>
        <w:t xml:space="preserve">Zamawiający </w:t>
      </w:r>
      <w:r w:rsidRPr="00374B0A">
        <w:rPr>
          <w:rFonts w:cstheme="minorHAnsi"/>
          <w:sz w:val="22"/>
          <w:szCs w:val="22"/>
        </w:rPr>
        <w:t>przypis</w:t>
      </w:r>
      <w:r w:rsidR="00D629BA" w:rsidRPr="00374B0A">
        <w:rPr>
          <w:rFonts w:cstheme="minorHAnsi"/>
          <w:sz w:val="22"/>
          <w:szCs w:val="22"/>
        </w:rPr>
        <w:t>uje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liczb</w:t>
      </w:r>
      <w:r w:rsidR="00D629BA" w:rsidRPr="00374B0A">
        <w:rPr>
          <w:rFonts w:cstheme="minorHAnsi"/>
          <w:sz w:val="22"/>
          <w:szCs w:val="22"/>
        </w:rPr>
        <w:t>ę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36E2C9FE" w:rsidRPr="00374B0A">
        <w:rPr>
          <w:rFonts w:cstheme="minorHAnsi"/>
          <w:sz w:val="22"/>
          <w:szCs w:val="22"/>
        </w:rPr>
        <w:t>s</w:t>
      </w:r>
      <w:r w:rsidR="175C70E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5B846B16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równ</w:t>
      </w:r>
      <w:r w:rsidR="00D629BA" w:rsidRPr="00374B0A">
        <w:rPr>
          <w:rFonts w:cstheme="minorHAnsi"/>
          <w:sz w:val="22"/>
          <w:szCs w:val="22"/>
        </w:rPr>
        <w:t>ą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>iloraz</w:t>
      </w:r>
      <w:r w:rsidR="41CA898A" w:rsidRPr="00374B0A">
        <w:rPr>
          <w:rFonts w:cstheme="minorHAnsi"/>
          <w:sz w:val="22"/>
          <w:szCs w:val="22"/>
        </w:rPr>
        <w:t>owi</w:t>
      </w:r>
      <w:r w:rsidR="00C65923" w:rsidRPr="00374B0A">
        <w:rPr>
          <w:rFonts w:cstheme="minorHAnsi"/>
          <w:sz w:val="22"/>
          <w:szCs w:val="22"/>
        </w:rPr>
        <w:t xml:space="preserve"> mediany</w:t>
      </w:r>
      <w:r w:rsidR="215387B9" w:rsidRPr="00374B0A">
        <w:rPr>
          <w:rFonts w:cstheme="minorHAnsi"/>
          <w:sz w:val="22"/>
          <w:szCs w:val="22"/>
        </w:rPr>
        <w:t xml:space="preserve"> energii pobranej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1BF1B8B7" w:rsidRPr="00374B0A">
        <w:rPr>
          <w:rFonts w:cstheme="minorHAnsi"/>
          <w:sz w:val="22"/>
          <w:szCs w:val="22"/>
        </w:rPr>
        <w:t xml:space="preserve">z </w:t>
      </w:r>
      <w:r w:rsidR="00D629BA" w:rsidRPr="00374B0A">
        <w:rPr>
          <w:rFonts w:cstheme="minorHAnsi"/>
          <w:sz w:val="22"/>
          <w:szCs w:val="22"/>
        </w:rPr>
        <w:t>Prototypu O</w:t>
      </w:r>
      <w:r w:rsidR="1BF1B8B7" w:rsidRPr="00374B0A">
        <w:rPr>
          <w:rFonts w:cstheme="minorHAnsi"/>
          <w:sz w:val="22"/>
          <w:szCs w:val="22"/>
        </w:rPr>
        <w:t xml:space="preserve">gniwa </w:t>
      </w:r>
      <w:r w:rsidR="24928B8E" w:rsidRPr="00374B0A">
        <w:rPr>
          <w:rFonts w:cstheme="minorHAnsi"/>
          <w:i/>
          <w:iCs/>
          <w:sz w:val="22"/>
          <w:szCs w:val="22"/>
        </w:rPr>
        <w:t>k</w:t>
      </w:r>
      <w:r w:rsidR="64A664B5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4A664B5" w:rsidRPr="00374B0A">
        <w:rPr>
          <w:rFonts w:cstheme="minorHAnsi"/>
          <w:sz w:val="22"/>
          <w:szCs w:val="22"/>
        </w:rPr>
        <w:t xml:space="preserve">, </w:t>
      </w:r>
      <w:r w:rsidR="00C65923" w:rsidRPr="00374B0A">
        <w:rPr>
          <w:rFonts w:cstheme="minorHAnsi"/>
          <w:sz w:val="22"/>
          <w:szCs w:val="22"/>
        </w:rPr>
        <w:t xml:space="preserve">przez masę </w:t>
      </w:r>
      <w:r w:rsidR="00D629BA" w:rsidRPr="00374B0A">
        <w:rPr>
          <w:rFonts w:cstheme="minorHAnsi"/>
          <w:sz w:val="22"/>
          <w:szCs w:val="22"/>
        </w:rPr>
        <w:t>Prototypu O</w:t>
      </w:r>
      <w:r w:rsidR="00C65923" w:rsidRPr="00374B0A">
        <w:rPr>
          <w:rFonts w:cstheme="minorHAnsi"/>
          <w:sz w:val="22"/>
          <w:szCs w:val="22"/>
        </w:rPr>
        <w:t>gniwa</w:t>
      </w:r>
      <w:r w:rsidR="47F545F8" w:rsidRPr="00374B0A">
        <w:rPr>
          <w:rFonts w:cstheme="minorHAnsi"/>
          <w:sz w:val="22"/>
          <w:szCs w:val="22"/>
        </w:rPr>
        <w:t xml:space="preserve"> </w:t>
      </w:r>
      <w:r w:rsidR="069CC998" w:rsidRPr="00374B0A">
        <w:rPr>
          <w:rFonts w:cstheme="minorHAnsi"/>
          <w:i/>
          <w:iCs/>
          <w:sz w:val="22"/>
          <w:szCs w:val="22"/>
        </w:rPr>
        <w:t>m</w:t>
      </w:r>
      <w:r w:rsidR="47F545F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2236AE" w:rsidRPr="00374B0A">
        <w:rPr>
          <w:rFonts w:cstheme="minorHAnsi"/>
          <w:sz w:val="22"/>
          <w:szCs w:val="22"/>
        </w:rPr>
        <w:t>, to znaczy</w:t>
      </w:r>
      <w:r w:rsidR="13B9A4D3" w:rsidRPr="00374B0A">
        <w:rPr>
          <w:rFonts w:cstheme="minorHAnsi"/>
          <w:sz w:val="22"/>
          <w:szCs w:val="22"/>
        </w:rPr>
        <w:t xml:space="preserve"> </w:t>
      </w:r>
      <w:r w:rsidR="611DDFDC" w:rsidRPr="00374B0A">
        <w:rPr>
          <w:rFonts w:cstheme="minorHAnsi"/>
          <w:sz w:val="22"/>
          <w:szCs w:val="22"/>
        </w:rPr>
        <w:t>s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i/>
          <w:iCs/>
          <w:sz w:val="22"/>
          <w:szCs w:val="22"/>
        </w:rPr>
        <w:t xml:space="preserve"> </w:t>
      </w:r>
      <w:r w:rsidR="13B9A4D3" w:rsidRPr="00374B0A">
        <w:rPr>
          <w:rFonts w:cstheme="minorHAnsi"/>
          <w:sz w:val="22"/>
          <w:szCs w:val="22"/>
        </w:rPr>
        <w:t xml:space="preserve">= </w:t>
      </w:r>
      <w:r w:rsidR="283CDDC7" w:rsidRPr="00374B0A">
        <w:rPr>
          <w:rFonts w:cstheme="minorHAnsi"/>
          <w:i/>
          <w:iCs/>
          <w:sz w:val="22"/>
          <w:szCs w:val="22"/>
        </w:rPr>
        <w:t>k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sz w:val="22"/>
          <w:szCs w:val="22"/>
        </w:rPr>
        <w:t xml:space="preserve">: </w:t>
      </w:r>
      <w:r w:rsidR="13B9A4D3" w:rsidRPr="00374B0A">
        <w:rPr>
          <w:rFonts w:cstheme="minorHAnsi"/>
          <w:i/>
          <w:iCs/>
          <w:sz w:val="22"/>
          <w:szCs w:val="22"/>
        </w:rPr>
        <w:t>m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91FEA18" w:rsidRPr="00374B0A">
        <w:rPr>
          <w:rFonts w:cstheme="minorHAnsi"/>
          <w:i/>
          <w:iCs/>
          <w:sz w:val="22"/>
          <w:szCs w:val="22"/>
        </w:rPr>
        <w:t xml:space="preserve">, </w:t>
      </w:r>
      <w:r w:rsidR="691FEA18" w:rsidRPr="00374B0A">
        <w:rPr>
          <w:rFonts w:cstheme="minorHAnsi"/>
          <w:sz w:val="22"/>
          <w:szCs w:val="22"/>
        </w:rPr>
        <w:t xml:space="preserve">dla każdego </w:t>
      </w:r>
      <w:r w:rsidR="691FEA18" w:rsidRPr="00374B0A">
        <w:rPr>
          <w:rFonts w:cstheme="minorHAnsi"/>
          <w:i/>
          <w:iCs/>
          <w:sz w:val="22"/>
          <w:szCs w:val="22"/>
        </w:rPr>
        <w:t>i</w:t>
      </w:r>
      <w:r w:rsidR="691FEA18" w:rsidRPr="00374B0A">
        <w:rPr>
          <w:rFonts w:cstheme="minorHAnsi"/>
          <w:sz w:val="22"/>
          <w:szCs w:val="22"/>
        </w:rPr>
        <w:t xml:space="preserve"> = 1, …, 40)</w:t>
      </w:r>
      <w:r w:rsidR="00C65923" w:rsidRPr="00374B0A">
        <w:rPr>
          <w:rFonts w:cstheme="minorHAnsi"/>
          <w:sz w:val="22"/>
          <w:szCs w:val="22"/>
        </w:rPr>
        <w:t>.</w:t>
      </w:r>
    </w:p>
    <w:p w14:paraId="192D8E8F" w14:textId="791FF80D" w:rsidR="00C65923" w:rsidRPr="00374B0A" w:rsidRDefault="703CF5D3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Mediana</w:t>
      </w:r>
      <w:r w:rsidR="001A5DB3" w:rsidRPr="00374B0A">
        <w:rPr>
          <w:rFonts w:cstheme="minorHAnsi"/>
          <w:sz w:val="22"/>
          <w:szCs w:val="22"/>
        </w:rPr>
        <w:t xml:space="preserve"> uzyskanych w punkcie 6 wartości </w:t>
      </w:r>
      <w:r w:rsidR="00C65923" w:rsidRPr="00374B0A">
        <w:rPr>
          <w:rFonts w:cstheme="minorHAnsi"/>
          <w:sz w:val="22"/>
          <w:szCs w:val="22"/>
        </w:rPr>
        <w:t xml:space="preserve">współczynnika </w:t>
      </w:r>
      <w:r w:rsidR="2C343FC3" w:rsidRPr="00374B0A">
        <w:rPr>
          <w:rFonts w:cstheme="minorHAnsi"/>
          <w:i/>
          <w:iCs/>
          <w:sz w:val="22"/>
          <w:szCs w:val="22"/>
        </w:rPr>
        <w:t>s</w:t>
      </w:r>
      <w:r w:rsidR="2C343FC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C343FC3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 xml:space="preserve">stanowi </w:t>
      </w:r>
      <w:r w:rsidR="368F4A39" w:rsidRPr="00374B0A">
        <w:rPr>
          <w:rFonts w:cstheme="minorHAnsi"/>
          <w:sz w:val="22"/>
          <w:szCs w:val="22"/>
        </w:rPr>
        <w:t xml:space="preserve">rezultat </w:t>
      </w:r>
      <w:r w:rsidR="00D629BA" w:rsidRPr="00374B0A">
        <w:rPr>
          <w:rFonts w:cstheme="minorHAnsi"/>
          <w:sz w:val="22"/>
          <w:szCs w:val="22"/>
        </w:rPr>
        <w:t>T</w:t>
      </w:r>
      <w:r w:rsidR="00C65923" w:rsidRPr="00374B0A">
        <w:rPr>
          <w:rFonts w:cstheme="minorHAnsi"/>
          <w:sz w:val="22"/>
          <w:szCs w:val="22"/>
        </w:rPr>
        <w:t>estu</w:t>
      </w:r>
      <w:r w:rsidR="00D629BA" w:rsidRPr="00374B0A">
        <w:rPr>
          <w:rFonts w:cstheme="minorHAnsi"/>
          <w:sz w:val="22"/>
          <w:szCs w:val="22"/>
        </w:rPr>
        <w:t xml:space="preserve"> „Gęstość energii Ogniwa galwanicznego”</w:t>
      </w:r>
      <w:r w:rsidR="00C65923" w:rsidRPr="00374B0A">
        <w:rPr>
          <w:rFonts w:cstheme="minorHAnsi"/>
          <w:sz w:val="22"/>
          <w:szCs w:val="22"/>
        </w:rPr>
        <w:t xml:space="preserve"> (wyrażony w Wh/kg)</w:t>
      </w:r>
      <w:r w:rsidR="26C757DF" w:rsidRPr="00374B0A">
        <w:rPr>
          <w:rFonts w:cstheme="minorHAnsi"/>
          <w:sz w:val="22"/>
          <w:szCs w:val="22"/>
        </w:rPr>
        <w:t xml:space="preserve">: 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sz w:val="22"/>
          <w:szCs w:val="22"/>
        </w:rPr>
        <w:t xml:space="preserve"> = </w:t>
      </w:r>
      <w:r w:rsidR="1A897E41" w:rsidRPr="00374B0A">
        <w:rPr>
          <w:rFonts w:cstheme="minorHAnsi"/>
          <w:sz w:val="22"/>
          <w:szCs w:val="22"/>
        </w:rPr>
        <w:t>median</w:t>
      </w:r>
      <w:r w:rsidR="26C757DF" w:rsidRPr="00374B0A">
        <w:rPr>
          <w:rFonts w:cstheme="minorHAnsi"/>
          <w:sz w:val="22"/>
          <w:szCs w:val="22"/>
        </w:rPr>
        <w:t>(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C757DF" w:rsidRPr="00374B0A">
        <w:rPr>
          <w:rFonts w:cstheme="minorHAnsi"/>
          <w:sz w:val="22"/>
          <w:szCs w:val="22"/>
        </w:rPr>
        <w:t>)</w:t>
      </w:r>
      <w:r w:rsidR="00C65923" w:rsidRPr="00374B0A">
        <w:rPr>
          <w:rFonts w:cstheme="minorHAnsi"/>
          <w:sz w:val="22"/>
          <w:szCs w:val="22"/>
        </w:rPr>
        <w:t>.</w:t>
      </w:r>
    </w:p>
    <w:p w14:paraId="4404A41B" w14:textId="76CE68CF" w:rsidR="006F7DC5" w:rsidRPr="00C9667C" w:rsidRDefault="4DB68116" w:rsidP="00DF59BD">
      <w:pPr>
        <w:spacing w:before="240"/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D629BA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D629BA" w:rsidRPr="00C9667C">
        <w:rPr>
          <w:rFonts w:eastAsia="Calibri" w:cstheme="minorHAnsi"/>
          <w:color w:val="000000" w:themeColor="text1"/>
          <w:u w:val="single"/>
        </w:rPr>
        <w:t xml:space="preserve"> </w:t>
      </w:r>
      <w:r w:rsidR="00D629BA" w:rsidRPr="00C9667C">
        <w:rPr>
          <w:rFonts w:cstheme="minorHAnsi"/>
          <w:u w:val="single"/>
        </w:rPr>
        <w:t>„Gęstość energii Ogniwa galwanicznego</w:t>
      </w:r>
      <w:r w:rsidR="00C11536" w:rsidRPr="00C9667C">
        <w:rPr>
          <w:rFonts w:cstheme="minorHAnsi"/>
          <w:u w:val="single"/>
        </w:rPr>
        <w:t>”</w:t>
      </w:r>
      <w:r w:rsidR="455C5976" w:rsidRPr="00C9667C">
        <w:rPr>
          <w:rFonts w:eastAsia="Calibri" w:cstheme="minorHAnsi"/>
          <w:color w:val="000000" w:themeColor="text1"/>
          <w:u w:val="single"/>
        </w:rPr>
        <w:t>:</w:t>
      </w:r>
    </w:p>
    <w:p w14:paraId="2F678632" w14:textId="3D3EFAB3" w:rsidR="006F7DC5" w:rsidRPr="00C9667C" w:rsidRDefault="00D629BA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Test </w:t>
      </w:r>
      <w:r w:rsidRPr="00C9667C">
        <w:rPr>
          <w:rFonts w:cstheme="minorHAnsi"/>
        </w:rPr>
        <w:t>„Gęstość energii Ogniwa galwanicznego” jest uznany za</w:t>
      </w:r>
      <w:r w:rsidR="3B91588E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spełniony</w:t>
      </w:r>
      <w:r w:rsidR="3B91588E" w:rsidRPr="00C9667C">
        <w:rPr>
          <w:rFonts w:eastAsia="Calibri" w:cstheme="minorHAnsi"/>
          <w:color w:val="000000" w:themeColor="text1"/>
        </w:rPr>
        <w:t>, jeśli</w:t>
      </w:r>
      <w:r w:rsidR="001A5DB3" w:rsidRPr="00C9667C">
        <w:rPr>
          <w:rFonts w:eastAsia="Calibri" w:cstheme="minorHAnsi"/>
          <w:color w:val="000000" w:themeColor="text1"/>
        </w:rPr>
        <w:t xml:space="preserve"> mediana </w:t>
      </w:r>
      <w:r w:rsidR="001A5DB3" w:rsidRPr="00C9667C">
        <w:rPr>
          <w:rFonts w:eastAsia="Calibri" w:cstheme="minorHAnsi"/>
          <w:i/>
          <w:color w:val="000000" w:themeColor="text1"/>
        </w:rPr>
        <w:t>s</w:t>
      </w:r>
      <w:r w:rsidR="001A5DB3" w:rsidRPr="00C9667C">
        <w:rPr>
          <w:rFonts w:eastAsia="Calibri" w:cstheme="minorHAnsi"/>
          <w:color w:val="000000" w:themeColor="text1"/>
        </w:rPr>
        <w:t xml:space="preserve"> z </w:t>
      </w:r>
      <w:r w:rsidR="36C5D644" w:rsidRPr="00C9667C">
        <w:rPr>
          <w:rFonts w:eastAsia="Calibri" w:cstheme="minorHAnsi"/>
          <w:color w:val="000000" w:themeColor="text1"/>
        </w:rPr>
        <w:t>wartoś</w:t>
      </w:r>
      <w:r w:rsidR="001A5DB3" w:rsidRPr="00C9667C">
        <w:rPr>
          <w:rFonts w:eastAsia="Calibri" w:cstheme="minorHAnsi"/>
          <w:color w:val="000000" w:themeColor="text1"/>
        </w:rPr>
        <w:t>ci</w:t>
      </w:r>
      <w:r w:rsidR="71F88670" w:rsidRPr="00C9667C">
        <w:rPr>
          <w:rFonts w:eastAsia="Calibri" w:cstheme="minorHAnsi"/>
          <w:color w:val="000000" w:themeColor="text1"/>
        </w:rPr>
        <w:t xml:space="preserve"> współczynnika </w:t>
      </w:r>
      <w:r w:rsidR="36C5D644" w:rsidRPr="00C9667C">
        <w:rPr>
          <w:rFonts w:eastAsia="Calibri" w:cstheme="minorHAnsi"/>
          <w:i/>
          <w:iCs/>
          <w:color w:val="000000" w:themeColor="text1"/>
        </w:rPr>
        <w:t>s</w:t>
      </w:r>
      <w:r w:rsidR="005D2B02" w:rsidRPr="00C9667C">
        <w:rPr>
          <w:rFonts w:cstheme="minorHAnsi"/>
          <w:i/>
          <w:iCs/>
          <w:vertAlign w:val="subscript"/>
        </w:rPr>
        <w:t>i</w:t>
      </w:r>
      <w:r w:rsidR="71F88670" w:rsidRPr="00C9667C">
        <w:rPr>
          <w:rFonts w:eastAsia="Calibri" w:cstheme="minorHAnsi"/>
          <w:color w:val="000000" w:themeColor="text1"/>
        </w:rPr>
        <w:t xml:space="preserve">, </w:t>
      </w:r>
      <w:r w:rsidR="36C5D644" w:rsidRPr="00C9667C">
        <w:rPr>
          <w:rFonts w:eastAsia="Calibri" w:cstheme="minorHAnsi"/>
          <w:color w:val="000000" w:themeColor="text1"/>
        </w:rPr>
        <w:t xml:space="preserve">uzyskana w ramach tego Testu jest </w:t>
      </w:r>
      <w:r w:rsidR="00904D90" w:rsidRPr="00C9667C">
        <w:rPr>
          <w:rFonts w:eastAsia="Calibri" w:cstheme="minorHAnsi"/>
          <w:color w:val="000000" w:themeColor="text1"/>
        </w:rPr>
        <w:t xml:space="preserve">nie gorsza niż deklaracja </w:t>
      </w:r>
      <w:r w:rsidR="36C5D644" w:rsidRPr="00C9667C">
        <w:rPr>
          <w:rFonts w:eastAsia="Calibri" w:cstheme="minorHAnsi"/>
          <w:color w:val="000000" w:themeColor="text1"/>
        </w:rPr>
        <w:t xml:space="preserve">Wykonawcy z Wniosku, z uwzględnieniem dopuszczalnej Granicy Błędu. </w:t>
      </w:r>
      <w:r w:rsidR="6795B306" w:rsidRPr="00C9667C">
        <w:rPr>
          <w:rFonts w:eastAsia="Calibri" w:cstheme="minorHAnsi"/>
          <w:color w:val="000000" w:themeColor="text1"/>
        </w:rPr>
        <w:t xml:space="preserve">Celem </w:t>
      </w:r>
      <w:r w:rsidR="16DB46E1" w:rsidRPr="00C9667C">
        <w:rPr>
          <w:rFonts w:eastAsia="Calibri" w:cstheme="minorHAnsi"/>
          <w:color w:val="000000" w:themeColor="text1"/>
        </w:rPr>
        <w:t>Wykonawcy jest osiągnięcie jak najwyższej wartości parametru</w:t>
      </w:r>
      <w:r w:rsidR="36C5D644" w:rsidRPr="00C9667C">
        <w:rPr>
          <w:rFonts w:eastAsia="Calibri" w:cstheme="minorHAnsi"/>
          <w:color w:val="000000" w:themeColor="text1"/>
        </w:rPr>
        <w:t xml:space="preserve"> </w:t>
      </w:r>
      <w:r w:rsidR="71F88670" w:rsidRPr="00C9667C">
        <w:rPr>
          <w:rFonts w:eastAsia="Calibri" w:cstheme="minorHAnsi"/>
          <w:i/>
          <w:iCs/>
          <w:color w:val="000000" w:themeColor="text1"/>
        </w:rPr>
        <w:t>s</w:t>
      </w:r>
      <w:r w:rsidR="16DB46E1" w:rsidRPr="00C9667C">
        <w:rPr>
          <w:rFonts w:eastAsia="Calibri" w:cstheme="minorHAnsi"/>
          <w:color w:val="000000" w:themeColor="text1"/>
        </w:rPr>
        <w:t>.</w:t>
      </w:r>
      <w:r w:rsidR="1BCF8069" w:rsidRPr="00C9667C">
        <w:rPr>
          <w:rFonts w:eastAsia="Calibri" w:cstheme="minorHAnsi"/>
          <w:color w:val="000000" w:themeColor="text1"/>
        </w:rPr>
        <w:t xml:space="preserve"> </w:t>
      </w:r>
    </w:p>
    <w:p w14:paraId="48D6277B" w14:textId="5FB287CE" w:rsidR="006F7DC5" w:rsidRPr="00C9667C" w:rsidRDefault="29BB401C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2: Żywotność </w:t>
      </w:r>
      <w:r w:rsidR="00D629BA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6919D9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99811E6" w14:textId="5EA46B3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3DF0FB12" w14:textId="7B77038D" w:rsidR="006F7DC5" w:rsidRPr="00C9667C" w:rsidRDefault="4579640D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247F2D7B" w:rsidRPr="00C9667C">
        <w:rPr>
          <w:rFonts w:eastAsia="Calibri" w:cstheme="minorHAnsi"/>
          <w:color w:val="000000" w:themeColor="text1"/>
        </w:rPr>
        <w:t>będzie</w:t>
      </w:r>
      <w:r w:rsidRPr="00C9667C">
        <w:rPr>
          <w:rFonts w:eastAsia="Calibri" w:cstheme="minorHAnsi"/>
          <w:color w:val="000000" w:themeColor="text1"/>
        </w:rPr>
        <w:t xml:space="preserve"> wynosić 2</w:t>
      </w:r>
      <w:r w:rsidR="6EEEE45B" w:rsidRPr="00C9667C">
        <w:rPr>
          <w:rFonts w:eastAsia="Calibri" w:cstheme="minorHAnsi"/>
          <w:color w:val="000000" w:themeColor="text1"/>
        </w:rPr>
        <w:t>2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00FE5FC0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498FB004" w:rsidRPr="00C9667C">
        <w:rPr>
          <w:rFonts w:eastAsia="Calibri" w:cstheme="minorHAnsi"/>
          <w:color w:val="000000" w:themeColor="text1"/>
        </w:rPr>
        <w:t>5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115E8DC0" w:rsidRPr="00C9667C">
        <w:rPr>
          <w:rFonts w:eastAsia="Calibri" w:cstheme="minorHAnsi"/>
          <w:color w:val="000000" w:themeColor="text1"/>
        </w:rPr>
        <w:t xml:space="preserve">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3F7A573F" w14:textId="35A804EB" w:rsidR="006F7DC5" w:rsidRPr="00C9667C" w:rsidRDefault="005158C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lastRenderedPageBreak/>
        <w:t>Procedura testowa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52BC3E9A" w14:textId="50C4E323" w:rsidR="00F04043" w:rsidRPr="00C9667C" w:rsidRDefault="00F0404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  <w:vertAlign w:val="subscript"/>
        </w:rPr>
      </w:pPr>
      <w:r w:rsidRPr="00C9667C">
        <w:rPr>
          <w:rFonts w:cstheme="minorHAnsi"/>
          <w:sz w:val="22"/>
          <w:szCs w:val="22"/>
        </w:rPr>
        <w:t xml:space="preserve">Do </w:t>
      </w:r>
      <w:r w:rsidR="006919D9" w:rsidRPr="00C9667C">
        <w:rPr>
          <w:rFonts w:cstheme="minorHAnsi"/>
          <w:sz w:val="22"/>
          <w:szCs w:val="22"/>
        </w:rPr>
        <w:t>T</w:t>
      </w:r>
      <w:r w:rsidRPr="00C9667C">
        <w:rPr>
          <w:rFonts w:cstheme="minorHAnsi"/>
          <w:sz w:val="22"/>
          <w:szCs w:val="22"/>
        </w:rPr>
        <w:t>estu</w:t>
      </w:r>
      <w:r w:rsidR="0037150E" w:rsidRPr="00C9667C">
        <w:rPr>
          <w:rFonts w:cstheme="minorHAnsi"/>
          <w:sz w:val="22"/>
          <w:szCs w:val="22"/>
        </w:rPr>
        <w:t xml:space="preserve"> „Żywotność </w:t>
      </w:r>
      <w:r w:rsidR="006919D9" w:rsidRPr="00C9667C">
        <w:rPr>
          <w:rFonts w:cstheme="minorHAnsi"/>
          <w:sz w:val="22"/>
          <w:szCs w:val="22"/>
        </w:rPr>
        <w:t>Ogniwa”</w:t>
      </w:r>
      <w:r w:rsidRPr="00C9667C">
        <w:rPr>
          <w:rFonts w:cstheme="minorHAnsi"/>
          <w:sz w:val="22"/>
          <w:szCs w:val="22"/>
        </w:rPr>
        <w:t xml:space="preserve"> branych jest 20</w:t>
      </w:r>
      <w:r w:rsidR="05C7CB10" w:rsidRPr="00C9667C">
        <w:rPr>
          <w:rFonts w:cstheme="minorHAnsi"/>
          <w:sz w:val="22"/>
          <w:szCs w:val="22"/>
        </w:rPr>
        <w:t xml:space="preserve"> </w:t>
      </w:r>
      <w:r w:rsidR="006919D9" w:rsidRPr="00C9667C">
        <w:rPr>
          <w:rFonts w:cstheme="minorHAnsi"/>
          <w:sz w:val="22"/>
          <w:szCs w:val="22"/>
        </w:rPr>
        <w:t>Prototypów O</w:t>
      </w:r>
      <w:r w:rsidRPr="00C9667C">
        <w:rPr>
          <w:rFonts w:cstheme="minorHAnsi"/>
          <w:sz w:val="22"/>
          <w:szCs w:val="22"/>
        </w:rPr>
        <w:t>gniw</w:t>
      </w:r>
      <w:r w:rsidR="3E417E7A" w:rsidRPr="00C9667C">
        <w:rPr>
          <w:rFonts w:cstheme="minorHAnsi"/>
          <w:sz w:val="22"/>
          <w:szCs w:val="22"/>
        </w:rPr>
        <w:t xml:space="preserve"> (</w:t>
      </w:r>
      <w:r w:rsidR="3E417E7A" w:rsidRPr="00C9667C">
        <w:rPr>
          <w:rFonts w:cstheme="minorHAnsi"/>
          <w:i/>
          <w:iCs/>
          <w:sz w:val="22"/>
          <w:szCs w:val="22"/>
        </w:rPr>
        <w:t>j</w:t>
      </w:r>
      <w:r w:rsidR="3E417E7A" w:rsidRPr="00C9667C">
        <w:rPr>
          <w:rFonts w:cstheme="minorHAnsi"/>
          <w:sz w:val="22"/>
          <w:szCs w:val="22"/>
        </w:rPr>
        <w:t xml:space="preserve"> = 1, …, 20)</w:t>
      </w:r>
      <w:r w:rsidR="6637D102" w:rsidRPr="00C9667C">
        <w:rPr>
          <w:rFonts w:cstheme="minorHAnsi"/>
          <w:sz w:val="22"/>
          <w:szCs w:val="22"/>
        </w:rPr>
        <w:t xml:space="preserve">, które w </w:t>
      </w:r>
      <w:r w:rsidR="006919D9" w:rsidRPr="00C9667C">
        <w:rPr>
          <w:rFonts w:cstheme="minorHAnsi"/>
          <w:sz w:val="22"/>
          <w:szCs w:val="22"/>
        </w:rPr>
        <w:t>T</w:t>
      </w:r>
      <w:r w:rsidR="6637D102" w:rsidRPr="00C9667C">
        <w:rPr>
          <w:rFonts w:cstheme="minorHAnsi"/>
          <w:sz w:val="22"/>
          <w:szCs w:val="22"/>
        </w:rPr>
        <w:t xml:space="preserve">eście 1 uzyskały największą wartość współczynnika </w:t>
      </w:r>
      <w:r w:rsidR="6637D102" w:rsidRPr="00C9667C">
        <w:rPr>
          <w:rFonts w:cstheme="minorHAnsi"/>
          <w:i/>
          <w:iCs/>
          <w:sz w:val="22"/>
          <w:szCs w:val="22"/>
        </w:rPr>
        <w:t>s</w:t>
      </w:r>
      <w:r w:rsidR="6637D102" w:rsidRPr="00C9667C">
        <w:rPr>
          <w:rFonts w:cstheme="minorHAnsi"/>
          <w:i/>
          <w:iCs/>
          <w:sz w:val="22"/>
          <w:szCs w:val="22"/>
          <w:vertAlign w:val="subscript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(</w:t>
      </w:r>
      <w:r w:rsidR="6637D102" w:rsidRPr="00C9667C">
        <w:rPr>
          <w:rFonts w:cstheme="minorHAnsi"/>
          <w:i/>
          <w:iCs/>
          <w:sz w:val="22"/>
          <w:szCs w:val="22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= 1, …, 40).</w:t>
      </w:r>
    </w:p>
    <w:p w14:paraId="012912F8" w14:textId="50777DB3" w:rsidR="00F04043" w:rsidRPr="00C9667C" w:rsidRDefault="00FC14D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W celu zbadania żywotności Prototypów Ogniwa, </w:t>
      </w:r>
      <w:r w:rsidR="00F04043" w:rsidRPr="00C9667C">
        <w:rPr>
          <w:rFonts w:cstheme="minorHAnsi"/>
          <w:sz w:val="22"/>
          <w:szCs w:val="22"/>
        </w:rPr>
        <w:t xml:space="preserve">Zamawiający ładuje i </w:t>
      </w:r>
      <w:r w:rsidR="003B0FF4" w:rsidRPr="00C9667C">
        <w:rPr>
          <w:rFonts w:cstheme="minorHAnsi"/>
          <w:sz w:val="22"/>
          <w:szCs w:val="22"/>
        </w:rPr>
        <w:t>roz</w:t>
      </w:r>
      <w:r w:rsidR="00F04043" w:rsidRPr="00C9667C">
        <w:rPr>
          <w:rFonts w:cstheme="minorHAnsi"/>
          <w:sz w:val="22"/>
          <w:szCs w:val="22"/>
        </w:rPr>
        <w:t>ład</w:t>
      </w:r>
      <w:r w:rsidR="003B0FF4" w:rsidRPr="00C9667C">
        <w:rPr>
          <w:rFonts w:cstheme="minorHAnsi"/>
          <w:sz w:val="22"/>
          <w:szCs w:val="22"/>
        </w:rPr>
        <w:t>ow</w:t>
      </w:r>
      <w:r w:rsidR="00F04043" w:rsidRPr="00C9667C">
        <w:rPr>
          <w:rFonts w:cstheme="minorHAnsi"/>
          <w:sz w:val="22"/>
          <w:szCs w:val="22"/>
        </w:rPr>
        <w:t>uje każd</w:t>
      </w:r>
      <w:r w:rsidRPr="00C9667C">
        <w:rPr>
          <w:rFonts w:cstheme="minorHAnsi"/>
          <w:sz w:val="22"/>
          <w:szCs w:val="22"/>
        </w:rPr>
        <w:t>y</w:t>
      </w:r>
      <w:r w:rsidR="00F04043" w:rsidRPr="00C9667C">
        <w:rPr>
          <w:rFonts w:cstheme="minorHAnsi"/>
          <w:sz w:val="22"/>
          <w:szCs w:val="22"/>
        </w:rPr>
        <w:t xml:space="preserve"> z </w:t>
      </w:r>
      <w:r w:rsidRPr="00C9667C">
        <w:rPr>
          <w:rFonts w:cstheme="minorHAnsi"/>
          <w:sz w:val="22"/>
          <w:szCs w:val="22"/>
        </w:rPr>
        <w:t>Prototypów O</w:t>
      </w:r>
      <w:r w:rsidR="00F04043" w:rsidRPr="00C9667C">
        <w:rPr>
          <w:rFonts w:cstheme="minorHAnsi"/>
          <w:sz w:val="22"/>
          <w:szCs w:val="22"/>
        </w:rPr>
        <w:t xml:space="preserve">gniw według </w:t>
      </w:r>
      <w:r w:rsidR="00A767B5" w:rsidRPr="00C9667C">
        <w:rPr>
          <w:rFonts w:cstheme="minorHAnsi"/>
          <w:sz w:val="22"/>
          <w:szCs w:val="22"/>
        </w:rPr>
        <w:t xml:space="preserve">ustawień rekomendowanych przez </w:t>
      </w:r>
      <w:r w:rsidR="00930DB4" w:rsidRPr="00C9667C">
        <w:rPr>
          <w:rFonts w:cstheme="minorHAnsi"/>
          <w:sz w:val="22"/>
          <w:szCs w:val="22"/>
        </w:rPr>
        <w:t>W</w:t>
      </w:r>
      <w:r w:rsidR="00A767B5" w:rsidRPr="00C9667C">
        <w:rPr>
          <w:rFonts w:cstheme="minorHAnsi"/>
          <w:sz w:val="22"/>
          <w:szCs w:val="22"/>
        </w:rPr>
        <w:t xml:space="preserve">ykonawcę dla </w:t>
      </w:r>
      <w:r w:rsidR="00F04043" w:rsidRPr="00C9667C">
        <w:rPr>
          <w:rFonts w:cstheme="minorHAnsi"/>
          <w:sz w:val="22"/>
          <w:szCs w:val="22"/>
        </w:rPr>
        <w:t xml:space="preserve">ładowania i rozładowania dostarczonego przez Wykonawcę </w:t>
      </w:r>
      <w:r w:rsidRPr="00C9667C">
        <w:rPr>
          <w:rFonts w:cstheme="minorHAnsi"/>
          <w:sz w:val="22"/>
          <w:szCs w:val="22"/>
        </w:rPr>
        <w:t xml:space="preserve">w ramach Dokumentacji technicznej Prototypu Ogniwa </w:t>
      </w:r>
      <w:r w:rsidR="00F04043" w:rsidRPr="00C9667C">
        <w:rPr>
          <w:rFonts w:cstheme="minorHAnsi"/>
          <w:sz w:val="22"/>
          <w:szCs w:val="22"/>
        </w:rPr>
        <w:t>(długość cyklu ładowanie-rozładowanie do 6h</w:t>
      </w:r>
      <w:r w:rsidR="00251B8B" w:rsidRPr="00C9667C">
        <w:rPr>
          <w:rFonts w:cstheme="minorHAnsi"/>
          <w:sz w:val="22"/>
          <w:szCs w:val="22"/>
        </w:rPr>
        <w:t>, Wykonawca ma prawo do zmiany algorytmu dw</w:t>
      </w:r>
      <w:r w:rsidR="00973E2A" w:rsidRPr="00C9667C">
        <w:rPr>
          <w:rFonts w:cstheme="minorHAnsi"/>
          <w:sz w:val="22"/>
          <w:szCs w:val="22"/>
        </w:rPr>
        <w:t>a razy</w:t>
      </w:r>
      <w:r w:rsidR="00251B8B" w:rsidRPr="00C9667C">
        <w:rPr>
          <w:rFonts w:cstheme="minorHAnsi"/>
          <w:sz w:val="22"/>
          <w:szCs w:val="22"/>
        </w:rPr>
        <w:t xml:space="preserve"> co każde 30 dni kalendarzowych od rozpoczęcia </w:t>
      </w:r>
      <w:r w:rsidR="005D50A1" w:rsidRPr="00C9667C">
        <w:rPr>
          <w:rFonts w:cstheme="minorHAnsi"/>
          <w:sz w:val="22"/>
          <w:szCs w:val="22"/>
        </w:rPr>
        <w:t>T</w:t>
      </w:r>
      <w:r w:rsidR="00251B8B" w:rsidRPr="00C9667C">
        <w:rPr>
          <w:rFonts w:cstheme="minorHAnsi"/>
          <w:sz w:val="22"/>
          <w:szCs w:val="22"/>
        </w:rPr>
        <w:t>estów</w:t>
      </w:r>
      <w:r w:rsidR="005D50A1" w:rsidRPr="00C9667C">
        <w:rPr>
          <w:rFonts w:cstheme="minorHAnsi"/>
          <w:sz w:val="22"/>
          <w:szCs w:val="22"/>
        </w:rPr>
        <w:t xml:space="preserve"> </w:t>
      </w:r>
      <w:r w:rsidR="00A767B5" w:rsidRPr="00C9667C">
        <w:rPr>
          <w:rFonts w:cstheme="minorHAnsi"/>
          <w:sz w:val="22"/>
          <w:szCs w:val="22"/>
        </w:rPr>
        <w:t xml:space="preserve">dla każdego z </w:t>
      </w:r>
      <w:r w:rsidR="005D50A1" w:rsidRPr="00C9667C">
        <w:rPr>
          <w:rFonts w:cstheme="minorHAnsi"/>
          <w:sz w:val="22"/>
          <w:szCs w:val="22"/>
        </w:rPr>
        <w:t>Prototypów O</w:t>
      </w:r>
      <w:r w:rsidR="001E1A1D" w:rsidRPr="00C9667C">
        <w:rPr>
          <w:rFonts w:cstheme="minorHAnsi"/>
          <w:sz w:val="22"/>
          <w:szCs w:val="22"/>
        </w:rPr>
        <w:t>gniw</w:t>
      </w:r>
      <w:r w:rsidR="00F04043" w:rsidRPr="00C9667C">
        <w:rPr>
          <w:rFonts w:cstheme="minorHAnsi"/>
          <w:sz w:val="22"/>
          <w:szCs w:val="22"/>
        </w:rPr>
        <w:t>)</w:t>
      </w:r>
      <w:r w:rsidR="00251B8B" w:rsidRPr="00C9667C">
        <w:rPr>
          <w:rFonts w:cstheme="minorHAnsi"/>
          <w:sz w:val="22"/>
          <w:szCs w:val="22"/>
        </w:rPr>
        <w:t>.</w:t>
      </w:r>
      <w:r w:rsidR="00A767B5" w:rsidRPr="00C9667C">
        <w:rPr>
          <w:rFonts w:cstheme="minorHAnsi"/>
          <w:sz w:val="22"/>
          <w:szCs w:val="22"/>
        </w:rPr>
        <w:t xml:space="preserve"> Zmiana w/w algorytmu może odbywać </w:t>
      </w:r>
      <w:r w:rsidR="00897D51" w:rsidRPr="00C9667C">
        <w:rPr>
          <w:rFonts w:cstheme="minorHAnsi"/>
          <w:sz w:val="22"/>
          <w:szCs w:val="22"/>
        </w:rPr>
        <w:t>dla dowolnego podzbioru Prototypów Ogniw wybranego przez Wykonawcę spośród wszystkich testowanych</w:t>
      </w:r>
      <w:r w:rsidR="00627F4D" w:rsidRPr="00C9667C">
        <w:rPr>
          <w:rFonts w:cstheme="minorHAnsi"/>
          <w:sz w:val="22"/>
          <w:szCs w:val="22"/>
        </w:rPr>
        <w:t xml:space="preserve"> Prototypów Ogniw</w:t>
      </w:r>
      <w:r w:rsidR="00897D51" w:rsidRPr="00C9667C">
        <w:rPr>
          <w:rFonts w:cstheme="minorHAnsi"/>
          <w:sz w:val="22"/>
          <w:szCs w:val="22"/>
        </w:rPr>
        <w:t>.</w:t>
      </w:r>
    </w:p>
    <w:p w14:paraId="04FF2D2F" w14:textId="52AEF339" w:rsidR="142153DC" w:rsidRPr="00C9667C" w:rsidRDefault="142153DC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W każdym cyklu Zamawiający mierzy, ile energii (wyrażonej w Wh) zostało pobrane z każdego </w:t>
      </w:r>
      <w:r w:rsidR="001E1A1D" w:rsidRPr="00C9667C">
        <w:rPr>
          <w:rFonts w:cstheme="minorHAnsi"/>
          <w:sz w:val="22"/>
          <w:szCs w:val="22"/>
        </w:rPr>
        <w:t>Prototypu O</w:t>
      </w:r>
      <w:r w:rsidRPr="00C9667C">
        <w:rPr>
          <w:rFonts w:cstheme="minorHAnsi"/>
          <w:sz w:val="22"/>
          <w:szCs w:val="22"/>
        </w:rPr>
        <w:t>gniw</w:t>
      </w:r>
      <w:r w:rsidR="001E1A1D" w:rsidRPr="00C9667C">
        <w:rPr>
          <w:rFonts w:cstheme="minorHAnsi"/>
          <w:sz w:val="22"/>
          <w:szCs w:val="22"/>
        </w:rPr>
        <w:t>a</w:t>
      </w:r>
      <w:r w:rsidRPr="00C9667C">
        <w:rPr>
          <w:rFonts w:cstheme="minorHAnsi"/>
          <w:sz w:val="22"/>
          <w:szCs w:val="22"/>
        </w:rPr>
        <w:t xml:space="preserve"> i </w:t>
      </w:r>
      <w:r w:rsidR="001E1A1D" w:rsidRPr="00C9667C">
        <w:rPr>
          <w:rFonts w:cstheme="minorHAnsi"/>
          <w:sz w:val="22"/>
          <w:szCs w:val="22"/>
        </w:rPr>
        <w:t>rejestruje</w:t>
      </w:r>
      <w:r w:rsidRPr="00C9667C">
        <w:rPr>
          <w:rFonts w:cstheme="minorHAnsi"/>
          <w:sz w:val="22"/>
          <w:szCs w:val="22"/>
        </w:rPr>
        <w:t xml:space="preserve"> wartoś</w:t>
      </w:r>
      <w:r w:rsidR="34518968" w:rsidRPr="00C9667C">
        <w:rPr>
          <w:rFonts w:cstheme="minorHAnsi"/>
          <w:sz w:val="22"/>
          <w:szCs w:val="22"/>
        </w:rPr>
        <w:t xml:space="preserve">ć </w:t>
      </w:r>
      <w:r w:rsidRPr="00C9667C">
        <w:rPr>
          <w:rFonts w:cstheme="minorHAnsi"/>
          <w:sz w:val="22"/>
          <w:szCs w:val="22"/>
        </w:rPr>
        <w:t>pomiar</w:t>
      </w:r>
      <w:r w:rsidR="67A7DD80" w:rsidRPr="00C9667C">
        <w:rPr>
          <w:rFonts w:cstheme="minorHAnsi"/>
          <w:sz w:val="22"/>
          <w:szCs w:val="22"/>
        </w:rPr>
        <w:t>u</w:t>
      </w:r>
      <w:r w:rsidRPr="00C9667C">
        <w:rPr>
          <w:rFonts w:cstheme="minorHAnsi"/>
          <w:sz w:val="22"/>
          <w:szCs w:val="22"/>
        </w:rPr>
        <w:t xml:space="preserve"> jako</w:t>
      </w:r>
      <w:r w:rsidRPr="00C9667C">
        <w:rPr>
          <w:rFonts w:eastAsia="Calibri" w:cstheme="minorHAnsi"/>
          <w:sz w:val="22"/>
          <w:szCs w:val="22"/>
        </w:rPr>
        <w:t xml:space="preserve"> </w:t>
      </w:r>
      <w:r w:rsidRPr="00C9667C">
        <w:rPr>
          <w:rFonts w:eastAsia="Calibri" w:cstheme="minorHAnsi"/>
          <w:i/>
          <w:iCs/>
          <w:sz w:val="22"/>
          <w:szCs w:val="22"/>
        </w:rPr>
        <w:t>t</w:t>
      </w:r>
      <w:r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409ADA25" w:rsidRPr="00C9667C">
        <w:rPr>
          <w:rFonts w:eastAsia="Calibri" w:cstheme="minorHAnsi"/>
          <w:sz w:val="22"/>
          <w:szCs w:val="22"/>
        </w:rPr>
        <w:t xml:space="preserve">, </w:t>
      </w:r>
      <w:r w:rsidR="409ADA25" w:rsidRPr="00C9667C">
        <w:rPr>
          <w:rFonts w:cstheme="minorHAnsi"/>
          <w:sz w:val="22"/>
          <w:szCs w:val="22"/>
        </w:rPr>
        <w:t xml:space="preserve">gdzie </w:t>
      </w:r>
      <w:r w:rsidR="409ADA25" w:rsidRPr="00C9667C">
        <w:rPr>
          <w:rFonts w:cstheme="minorHAnsi"/>
          <w:i/>
          <w:iCs/>
          <w:sz w:val="22"/>
          <w:szCs w:val="22"/>
        </w:rPr>
        <w:t>k</w:t>
      </w:r>
      <w:r w:rsidR="409ADA25" w:rsidRPr="00C9667C">
        <w:rPr>
          <w:rFonts w:cstheme="minorHAnsi"/>
          <w:sz w:val="22"/>
          <w:szCs w:val="22"/>
        </w:rPr>
        <w:t xml:space="preserve"> oznacza numer kolejnego pomiaru dla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409ADA25" w:rsidRPr="00C9667C">
        <w:rPr>
          <w:rFonts w:cstheme="minorHAnsi"/>
          <w:sz w:val="22"/>
          <w:szCs w:val="22"/>
        </w:rPr>
        <w:t>gniwa (</w:t>
      </w:r>
      <w:r w:rsidR="2B434C98" w:rsidRPr="00C9667C">
        <w:rPr>
          <w:rFonts w:cstheme="minorHAnsi"/>
          <w:i/>
          <w:iCs/>
          <w:sz w:val="22"/>
          <w:szCs w:val="22"/>
        </w:rPr>
        <w:t>j</w:t>
      </w:r>
      <w:r w:rsidR="2B434C98" w:rsidRPr="00C9667C">
        <w:rPr>
          <w:rFonts w:cstheme="minorHAnsi"/>
          <w:sz w:val="22"/>
          <w:szCs w:val="22"/>
        </w:rPr>
        <w:t xml:space="preserve"> = 1</w:t>
      </w:r>
      <w:r w:rsidR="5738A0BF" w:rsidRPr="00C9667C">
        <w:rPr>
          <w:rFonts w:cstheme="minorHAnsi"/>
          <w:sz w:val="22"/>
          <w:szCs w:val="22"/>
        </w:rPr>
        <w:t>, …, 20)</w:t>
      </w:r>
      <w:r w:rsidR="6F124840" w:rsidRPr="00C9667C">
        <w:rPr>
          <w:rFonts w:cstheme="minorHAnsi"/>
          <w:sz w:val="22"/>
          <w:szCs w:val="22"/>
        </w:rPr>
        <w:t>.</w:t>
      </w:r>
      <w:r w:rsidR="5738A0BF" w:rsidRPr="00C9667C">
        <w:rPr>
          <w:rFonts w:cstheme="minorHAnsi"/>
          <w:sz w:val="22"/>
          <w:szCs w:val="22"/>
        </w:rPr>
        <w:t xml:space="preserve"> </w:t>
      </w:r>
    </w:p>
    <w:p w14:paraId="2AB6CF3D" w14:textId="28EDC634" w:rsidR="0026277A" w:rsidRPr="00C9667C" w:rsidRDefault="0026277A" w:rsidP="008A1E6E">
      <w:pPr>
        <w:pStyle w:val="Akapitzlist"/>
        <w:numPr>
          <w:ilvl w:val="0"/>
          <w:numId w:val="15"/>
        </w:numPr>
        <w:spacing w:line="259" w:lineRule="auto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Cykle ładowanie</w:t>
      </w:r>
      <w:r w:rsidR="00A767B5" w:rsidRPr="00C9667C">
        <w:rPr>
          <w:rFonts w:cstheme="minorHAnsi"/>
          <w:sz w:val="22"/>
          <w:szCs w:val="22"/>
        </w:rPr>
        <w:t>-rozładowanie</w:t>
      </w:r>
      <w:r w:rsidRPr="00C9667C">
        <w:rPr>
          <w:rFonts w:cstheme="minorHAnsi"/>
          <w:sz w:val="22"/>
          <w:szCs w:val="22"/>
        </w:rPr>
        <w:t xml:space="preserve"> prowadzone są do czasu</w:t>
      </w:r>
      <w:r w:rsidR="0F80684A" w:rsidRPr="00C9667C">
        <w:rPr>
          <w:rFonts w:cstheme="minorHAnsi"/>
          <w:sz w:val="22"/>
          <w:szCs w:val="22"/>
        </w:rPr>
        <w:t>:</w:t>
      </w:r>
      <w:r w:rsidRPr="00C9667C">
        <w:rPr>
          <w:rFonts w:cstheme="minorHAnsi"/>
          <w:sz w:val="22"/>
          <w:szCs w:val="22"/>
        </w:rPr>
        <w:t xml:space="preserve"> </w:t>
      </w:r>
    </w:p>
    <w:p w14:paraId="04E2C065" w14:textId="2E28BEB6" w:rsidR="0026277A" w:rsidRPr="00C9667C" w:rsidRDefault="3B75BC71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aż </w:t>
      </w:r>
      <w:r w:rsidR="0026277A" w:rsidRPr="00C9667C">
        <w:rPr>
          <w:rFonts w:cstheme="minorHAnsi"/>
          <w:sz w:val="22"/>
          <w:szCs w:val="22"/>
        </w:rPr>
        <w:t xml:space="preserve">energia pobrana z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 xml:space="preserve">gniwa </w:t>
      </w:r>
      <w:r w:rsidR="13A3FC01" w:rsidRPr="00C9667C">
        <w:rPr>
          <w:rFonts w:eastAsia="Calibri" w:cstheme="minorHAnsi"/>
          <w:i/>
          <w:iCs/>
          <w:sz w:val="22"/>
          <w:szCs w:val="22"/>
        </w:rPr>
        <w:t>t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3A3FC01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będzie wynosić mniej </w:t>
      </w:r>
      <w:r w:rsidR="2A2ABE78" w:rsidRPr="00C9667C">
        <w:rPr>
          <w:rFonts w:cstheme="minorHAnsi"/>
          <w:sz w:val="22"/>
          <w:szCs w:val="22"/>
        </w:rPr>
        <w:t xml:space="preserve">niż </w:t>
      </w:r>
      <w:r w:rsidR="45BFE4B6" w:rsidRPr="00C9667C">
        <w:rPr>
          <w:rFonts w:cstheme="minorHAnsi"/>
          <w:sz w:val="22"/>
          <w:szCs w:val="22"/>
        </w:rPr>
        <w:t>4</w:t>
      </w:r>
      <w:r w:rsidR="0026277A" w:rsidRPr="00C9667C">
        <w:rPr>
          <w:rFonts w:cstheme="minorHAnsi"/>
          <w:sz w:val="22"/>
          <w:szCs w:val="22"/>
        </w:rPr>
        <w:t>0%</w:t>
      </w:r>
      <w:r w:rsidR="218DDED0"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(</w:t>
      </w:r>
      <w:r w:rsidR="218DDED0" w:rsidRPr="00C9667C">
        <w:rPr>
          <w:rFonts w:cstheme="minorHAnsi"/>
          <w:i/>
          <w:iCs/>
          <w:sz w:val="22"/>
          <w:szCs w:val="22"/>
        </w:rPr>
        <w:t>s</w:t>
      </w:r>
      <w:r w:rsidR="001E1A1D" w:rsidRPr="00C9667C">
        <w:rPr>
          <w:rFonts w:cstheme="minorHAnsi"/>
          <w:i/>
          <w:iCs/>
          <w:sz w:val="22"/>
          <w:szCs w:val="22"/>
        </w:rPr>
        <w:t>·</w:t>
      </w:r>
      <w:r w:rsidR="745FE906" w:rsidRPr="00C9667C">
        <w:rPr>
          <w:rFonts w:cstheme="minorHAnsi"/>
          <w:i/>
          <w:iCs/>
          <w:sz w:val="22"/>
          <w:szCs w:val="22"/>
        </w:rPr>
        <w:t>m</w:t>
      </w:r>
      <w:r w:rsidR="745FE906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63B47283" w:rsidRPr="00C9667C">
        <w:rPr>
          <w:rFonts w:cstheme="minorHAnsi"/>
          <w:i/>
          <w:iCs/>
          <w:sz w:val="22"/>
          <w:szCs w:val="22"/>
        </w:rPr>
        <w:t xml:space="preserve"> </w:t>
      </w:r>
      <w:r w:rsidR="218DDED0" w:rsidRPr="00C9667C">
        <w:rPr>
          <w:rFonts w:cstheme="minorHAnsi"/>
          <w:i/>
          <w:iCs/>
          <w:sz w:val="22"/>
          <w:szCs w:val="22"/>
        </w:rPr>
        <w:t xml:space="preserve">, </w:t>
      </w:r>
      <w:r w:rsidR="218DDED0" w:rsidRPr="00C9667C">
        <w:rPr>
          <w:rFonts w:cstheme="minorHAnsi"/>
          <w:sz w:val="22"/>
          <w:szCs w:val="22"/>
        </w:rPr>
        <w:t xml:space="preserve">tj. 40% </w:t>
      </w:r>
      <w:r w:rsidR="0026277A" w:rsidRPr="00C9667C">
        <w:rPr>
          <w:rFonts w:cstheme="minorHAnsi"/>
          <w:sz w:val="22"/>
          <w:szCs w:val="22"/>
        </w:rPr>
        <w:t xml:space="preserve">wartości uzyskanej jako wynik </w:t>
      </w:r>
      <w:r w:rsidR="001E1A1D" w:rsidRPr="00C9667C">
        <w:rPr>
          <w:rFonts w:cstheme="minorHAnsi"/>
          <w:sz w:val="22"/>
          <w:szCs w:val="22"/>
        </w:rPr>
        <w:t>T</w:t>
      </w:r>
      <w:r w:rsidR="0026277A" w:rsidRPr="00C9667C">
        <w:rPr>
          <w:rFonts w:cstheme="minorHAnsi"/>
          <w:sz w:val="22"/>
          <w:szCs w:val="22"/>
        </w:rPr>
        <w:t xml:space="preserve">estu 1 </w:t>
      </w:r>
      <w:r w:rsidR="73299BCE" w:rsidRPr="00C9667C">
        <w:rPr>
          <w:rFonts w:cstheme="minorHAnsi"/>
          <w:sz w:val="22"/>
          <w:szCs w:val="22"/>
        </w:rPr>
        <w:t xml:space="preserve">- </w:t>
      </w:r>
      <w:r w:rsidR="73299BCE" w:rsidRPr="00C9667C">
        <w:rPr>
          <w:rFonts w:cstheme="minorHAnsi"/>
          <w:i/>
          <w:iCs/>
          <w:sz w:val="22"/>
          <w:szCs w:val="22"/>
        </w:rPr>
        <w:t>s,</w:t>
      </w:r>
      <w:r w:rsidR="129596C2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pomnożonej przez masę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>gniwa</w:t>
      </w:r>
      <w:r w:rsidR="7E9ABF5B" w:rsidRPr="00C9667C">
        <w:rPr>
          <w:rFonts w:cstheme="minorHAnsi"/>
          <w:sz w:val="22"/>
          <w:szCs w:val="22"/>
        </w:rPr>
        <w:t xml:space="preserve"> </w:t>
      </w:r>
      <w:r w:rsidR="7E9ABF5B" w:rsidRPr="00C9667C">
        <w:rPr>
          <w:rFonts w:cstheme="minorHAnsi"/>
          <w:i/>
          <w:iCs/>
          <w:sz w:val="22"/>
          <w:szCs w:val="22"/>
        </w:rPr>
        <w:t>m</w:t>
      </w:r>
      <w:r w:rsidR="7E9ABF5B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1F48CFD6" w:rsidRPr="00C9667C">
        <w:rPr>
          <w:rFonts w:cstheme="minorHAnsi"/>
          <w:i/>
          <w:iCs/>
          <w:sz w:val="22"/>
          <w:szCs w:val="22"/>
          <w:vertAlign w:val="subscript"/>
        </w:rPr>
        <w:t xml:space="preserve"> </w:t>
      </w:r>
      <w:r w:rsidR="1F48CFD6" w:rsidRPr="00C9667C">
        <w:rPr>
          <w:rFonts w:cstheme="minorHAnsi"/>
          <w:sz w:val="22"/>
          <w:szCs w:val="22"/>
          <w:vertAlign w:val="subscript"/>
        </w:rPr>
        <w:t xml:space="preserve">l </w:t>
      </w:r>
      <w:r w:rsidR="1F48CFD6" w:rsidRPr="00C9667C">
        <w:rPr>
          <w:rFonts w:cstheme="minorHAnsi"/>
          <w:sz w:val="22"/>
          <w:szCs w:val="22"/>
        </w:rPr>
        <w:t xml:space="preserve">lub </w:t>
      </w:r>
    </w:p>
    <w:p w14:paraId="6C4D893A" w14:textId="18937215" w:rsidR="0026277A" w:rsidRPr="00C9667C" w:rsidRDefault="1F48CFD6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do momentu upływu czasu, jaki został przewidziany na realizację Testów Prototypów Ogniw zgodnie z Harmonograme</w:t>
      </w:r>
      <w:r w:rsidR="34A05D63" w:rsidRPr="00C9667C">
        <w:rPr>
          <w:rFonts w:cstheme="minorHAnsi"/>
          <w:sz w:val="22"/>
          <w:szCs w:val="22"/>
        </w:rPr>
        <w:t>m Przedsięwzięcia.</w:t>
      </w:r>
    </w:p>
    <w:p w14:paraId="53DA2B0A" w14:textId="3B64B348" w:rsidR="7E0024F3" w:rsidRPr="00C9667C" w:rsidRDefault="7E0024F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Dla każdego z</w:t>
      </w:r>
      <w:r w:rsidR="001E1A1D" w:rsidRPr="00C9667C">
        <w:rPr>
          <w:rFonts w:cstheme="minorHAnsi"/>
          <w:sz w:val="22"/>
          <w:szCs w:val="22"/>
        </w:rPr>
        <w:t xml:space="preserve"> Prototypów</w:t>
      </w:r>
      <w:r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O</w:t>
      </w:r>
      <w:r w:rsidRPr="00C9667C">
        <w:rPr>
          <w:rFonts w:cstheme="minorHAnsi"/>
          <w:sz w:val="22"/>
          <w:szCs w:val="22"/>
        </w:rPr>
        <w:t>gniw, które</w:t>
      </w:r>
      <w:r w:rsidR="74749048" w:rsidRPr="00C9667C">
        <w:rPr>
          <w:rFonts w:cstheme="minorHAnsi"/>
          <w:sz w:val="22"/>
          <w:szCs w:val="22"/>
        </w:rPr>
        <w:t xml:space="preserve">go </w:t>
      </w:r>
      <w:r w:rsidR="0141BD11" w:rsidRPr="00C9667C">
        <w:rPr>
          <w:rFonts w:cstheme="minorHAnsi"/>
          <w:sz w:val="22"/>
          <w:szCs w:val="22"/>
        </w:rPr>
        <w:t xml:space="preserve">ostatni </w:t>
      </w:r>
      <w:r w:rsidR="74749048" w:rsidRPr="00C9667C">
        <w:rPr>
          <w:rFonts w:cstheme="minorHAnsi"/>
          <w:sz w:val="22"/>
          <w:szCs w:val="22"/>
        </w:rPr>
        <w:t xml:space="preserve">pomiar </w:t>
      </w:r>
      <w:r w:rsidR="74749048" w:rsidRPr="00C9667C">
        <w:rPr>
          <w:rFonts w:eastAsia="Calibri" w:cstheme="minorHAnsi"/>
          <w:i/>
          <w:iCs/>
          <w:sz w:val="22"/>
          <w:szCs w:val="22"/>
        </w:rPr>
        <w:t>t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EB4E2B9" w:rsidRPr="00C9667C">
        <w:rPr>
          <w:rFonts w:eastAsia="Calibri" w:cstheme="minorHAnsi"/>
          <w:i/>
          <w:iCs/>
          <w:sz w:val="22"/>
          <w:szCs w:val="22"/>
          <w:vertAlign w:val="superscript"/>
        </w:rPr>
        <w:t>_last</w:t>
      </w:r>
      <w:r w:rsidR="74749048" w:rsidRPr="00C9667C">
        <w:rPr>
          <w:rFonts w:cstheme="minorHAnsi"/>
          <w:sz w:val="22"/>
          <w:szCs w:val="22"/>
        </w:rPr>
        <w:t xml:space="preserve"> </w:t>
      </w:r>
      <w:r w:rsidRPr="00C9667C">
        <w:rPr>
          <w:rFonts w:cstheme="minorHAnsi"/>
          <w:sz w:val="22"/>
          <w:szCs w:val="22"/>
        </w:rPr>
        <w:t xml:space="preserve"> </w:t>
      </w:r>
      <w:r w:rsidR="0B1652EA" w:rsidRPr="00C9667C">
        <w:rPr>
          <w:rFonts w:cstheme="minorHAnsi"/>
          <w:sz w:val="22"/>
          <w:szCs w:val="22"/>
        </w:rPr>
        <w:t xml:space="preserve">&lt; 40% </w:t>
      </w:r>
      <w:r w:rsidR="001E1A1D" w:rsidRPr="00C9667C">
        <w:rPr>
          <w:rFonts w:cstheme="minorHAnsi"/>
          <w:sz w:val="22"/>
          <w:szCs w:val="22"/>
        </w:rPr>
        <w:t>(</w:t>
      </w:r>
      <w:r w:rsidR="001E1A1D" w:rsidRPr="00C9667C">
        <w:rPr>
          <w:rFonts w:cstheme="minorHAnsi"/>
          <w:i/>
          <w:iCs/>
          <w:sz w:val="22"/>
          <w:szCs w:val="22"/>
        </w:rPr>
        <w:t>s·m</w:t>
      </w:r>
      <w:r w:rsidR="001E1A1D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0B1652EA" w:rsidRPr="00C9667C">
        <w:rPr>
          <w:rFonts w:cstheme="minorHAnsi"/>
          <w:sz w:val="22"/>
          <w:szCs w:val="22"/>
        </w:rPr>
        <w:t xml:space="preserve"> (tj. </w:t>
      </w:r>
      <w:r w:rsidRPr="00C9667C">
        <w:rPr>
          <w:rFonts w:cstheme="minorHAnsi"/>
          <w:sz w:val="22"/>
          <w:szCs w:val="22"/>
        </w:rPr>
        <w:t>przestanie</w:t>
      </w:r>
      <w:r w:rsidR="003D6390" w:rsidRPr="00C9667C">
        <w:rPr>
          <w:rFonts w:cstheme="minorHAnsi"/>
          <w:sz w:val="22"/>
          <w:szCs w:val="22"/>
        </w:rPr>
        <w:t xml:space="preserve"> spełnia</w:t>
      </w:r>
      <w:r w:rsidR="7891937D" w:rsidRPr="00C9667C">
        <w:rPr>
          <w:rFonts w:cstheme="minorHAnsi"/>
          <w:sz w:val="22"/>
          <w:szCs w:val="22"/>
        </w:rPr>
        <w:t xml:space="preserve">ć </w:t>
      </w:r>
      <w:r w:rsidR="003D6390" w:rsidRPr="00C9667C">
        <w:rPr>
          <w:rFonts w:cstheme="minorHAnsi"/>
          <w:sz w:val="22"/>
          <w:szCs w:val="22"/>
        </w:rPr>
        <w:t>warun</w:t>
      </w:r>
      <w:r w:rsidR="04EAE592" w:rsidRPr="00C9667C">
        <w:rPr>
          <w:rFonts w:cstheme="minorHAnsi"/>
          <w:sz w:val="22"/>
          <w:szCs w:val="22"/>
        </w:rPr>
        <w:t>ek</w:t>
      </w:r>
      <w:r w:rsidR="003D6390" w:rsidRPr="00C9667C">
        <w:rPr>
          <w:rFonts w:cstheme="minorHAnsi"/>
          <w:sz w:val="22"/>
          <w:szCs w:val="22"/>
        </w:rPr>
        <w:t xml:space="preserve"> opisan</w:t>
      </w:r>
      <w:r w:rsidR="727B91AF" w:rsidRPr="00C9667C">
        <w:rPr>
          <w:rFonts w:cstheme="minorHAnsi"/>
          <w:sz w:val="22"/>
          <w:szCs w:val="22"/>
        </w:rPr>
        <w:t>y</w:t>
      </w:r>
      <w:r w:rsidR="003D6390" w:rsidRPr="00C9667C">
        <w:rPr>
          <w:rFonts w:cstheme="minorHAnsi"/>
          <w:sz w:val="22"/>
          <w:szCs w:val="22"/>
        </w:rPr>
        <w:t xml:space="preserve"> w ust. </w:t>
      </w:r>
      <w:r w:rsidR="14C69FA4" w:rsidRPr="00C9667C">
        <w:rPr>
          <w:rFonts w:cstheme="minorHAnsi"/>
          <w:sz w:val="22"/>
          <w:szCs w:val="22"/>
        </w:rPr>
        <w:t>4</w:t>
      </w:r>
      <w:r w:rsidR="7ADB26AC" w:rsidRPr="00C9667C">
        <w:rPr>
          <w:rFonts w:cstheme="minorHAnsi"/>
          <w:sz w:val="22"/>
          <w:szCs w:val="22"/>
        </w:rPr>
        <w:t xml:space="preserve">) </w:t>
      </w:r>
      <w:r w:rsidR="001E1A1D" w:rsidRPr="00C9667C">
        <w:rPr>
          <w:rFonts w:cstheme="minorHAnsi"/>
          <w:sz w:val="22"/>
          <w:szCs w:val="22"/>
        </w:rPr>
        <w:t>rejestrowany</w:t>
      </w:r>
      <w:r w:rsidR="14C69FA4" w:rsidRPr="00C9667C">
        <w:rPr>
          <w:rFonts w:cstheme="minorHAnsi"/>
          <w:sz w:val="22"/>
          <w:szCs w:val="22"/>
        </w:rPr>
        <w:t xml:space="preserve"> jest numer ostatniego pomiaru </w:t>
      </w:r>
      <w:r w:rsidR="14C69FA4" w:rsidRPr="00C9667C">
        <w:rPr>
          <w:rFonts w:cstheme="minorHAnsi"/>
          <w:i/>
          <w:iCs/>
          <w:sz w:val="22"/>
          <w:szCs w:val="22"/>
        </w:rPr>
        <w:t>k</w:t>
      </w:r>
      <w:r w:rsidR="28348D87" w:rsidRPr="00C9667C">
        <w:rPr>
          <w:rFonts w:cstheme="minorHAnsi"/>
          <w:i/>
          <w:iCs/>
          <w:sz w:val="22"/>
          <w:szCs w:val="22"/>
        </w:rPr>
        <w:t>_last</w:t>
      </w:r>
      <w:r w:rsidR="10084489" w:rsidRPr="00C9667C">
        <w:rPr>
          <w:rFonts w:cstheme="minorHAnsi"/>
          <w:i/>
          <w:iCs/>
          <w:sz w:val="22"/>
          <w:szCs w:val="22"/>
          <w:vertAlign w:val="subscript"/>
        </w:rPr>
        <w:t>(j)</w:t>
      </w:r>
      <w:r w:rsidR="36122FE6" w:rsidRPr="00C9667C">
        <w:rPr>
          <w:rFonts w:cstheme="minorHAnsi"/>
          <w:i/>
          <w:iCs/>
          <w:sz w:val="22"/>
          <w:szCs w:val="22"/>
        </w:rPr>
        <w:t>.</w:t>
      </w:r>
    </w:p>
    <w:p w14:paraId="068A2E83" w14:textId="779C2A85" w:rsidR="006F7DC5" w:rsidRPr="00C9667C" w:rsidRDefault="0CDB6B0B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Mediana liczb </w:t>
      </w:r>
      <w:r w:rsidRPr="00C9667C">
        <w:rPr>
          <w:rFonts w:cstheme="minorHAnsi"/>
          <w:i/>
          <w:iCs/>
          <w:sz w:val="22"/>
          <w:szCs w:val="22"/>
        </w:rPr>
        <w:t>k_last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 xml:space="preserve">j </w:t>
      </w:r>
      <w:r w:rsidRPr="00C9667C">
        <w:rPr>
          <w:rFonts w:eastAsia="Calibri" w:cstheme="minorHAnsi"/>
          <w:sz w:val="22"/>
          <w:szCs w:val="22"/>
        </w:rPr>
        <w:t xml:space="preserve">dla każdego z </w:t>
      </w:r>
      <w:r w:rsidR="001E1A1D" w:rsidRPr="00C9667C">
        <w:rPr>
          <w:rFonts w:eastAsia="Calibri" w:cstheme="minorHAnsi"/>
          <w:sz w:val="22"/>
          <w:szCs w:val="22"/>
        </w:rPr>
        <w:t>Prototypów O</w:t>
      </w:r>
      <w:r w:rsidRPr="00C9667C">
        <w:rPr>
          <w:rFonts w:eastAsia="Calibri" w:cstheme="minorHAnsi"/>
          <w:sz w:val="22"/>
          <w:szCs w:val="22"/>
        </w:rPr>
        <w:t xml:space="preserve">gniw </w:t>
      </w:r>
      <w:r w:rsidRPr="00C9667C">
        <w:rPr>
          <w:rFonts w:cstheme="minorHAnsi"/>
          <w:sz w:val="22"/>
          <w:szCs w:val="22"/>
        </w:rPr>
        <w:t>(</w:t>
      </w:r>
      <w:r w:rsidRPr="00C9667C">
        <w:rPr>
          <w:rFonts w:cstheme="minorHAnsi"/>
          <w:i/>
          <w:iCs/>
          <w:sz w:val="22"/>
          <w:szCs w:val="22"/>
        </w:rPr>
        <w:t>j</w:t>
      </w:r>
      <w:r w:rsidRPr="00C9667C">
        <w:rPr>
          <w:rFonts w:cstheme="minorHAnsi"/>
          <w:sz w:val="22"/>
          <w:szCs w:val="22"/>
        </w:rPr>
        <w:t xml:space="preserve"> = 1, …, 20) stanowić będzie </w:t>
      </w:r>
      <w:r w:rsidR="174EA7B1" w:rsidRPr="00C9667C">
        <w:rPr>
          <w:rFonts w:cstheme="minorHAnsi"/>
          <w:sz w:val="22"/>
          <w:szCs w:val="22"/>
        </w:rPr>
        <w:t xml:space="preserve">rezultat </w:t>
      </w:r>
      <w:r w:rsidR="001E1A1D" w:rsidRPr="00C9667C">
        <w:rPr>
          <w:rFonts w:cstheme="minorHAnsi"/>
          <w:sz w:val="22"/>
          <w:szCs w:val="22"/>
        </w:rPr>
        <w:t>Testu „Żywotność Ogniwa”</w:t>
      </w:r>
      <w:r w:rsidRPr="00C9667C">
        <w:rPr>
          <w:rFonts w:cstheme="minorHAnsi"/>
          <w:sz w:val="22"/>
          <w:szCs w:val="22"/>
        </w:rPr>
        <w:t xml:space="preserve"> </w:t>
      </w:r>
      <w:r w:rsidR="0037150E" w:rsidRPr="00C9667C">
        <w:rPr>
          <w:rFonts w:cstheme="minorHAnsi"/>
          <w:i/>
          <w:iCs/>
          <w:sz w:val="22"/>
          <w:szCs w:val="22"/>
        </w:rPr>
        <w:t>g</w:t>
      </w:r>
      <w:r w:rsidRPr="00C9667C">
        <w:rPr>
          <w:rFonts w:cstheme="minorHAnsi"/>
          <w:sz w:val="22"/>
          <w:szCs w:val="22"/>
        </w:rPr>
        <w:t xml:space="preserve"> = median(</w:t>
      </w:r>
      <w:r w:rsidR="64B37654" w:rsidRPr="00C9667C">
        <w:rPr>
          <w:rFonts w:cstheme="minorHAnsi"/>
          <w:i/>
          <w:iCs/>
          <w:sz w:val="22"/>
          <w:szCs w:val="22"/>
        </w:rPr>
        <w:t>k</w:t>
      </w:r>
      <w:r w:rsidR="64B37654" w:rsidRPr="00C9667C">
        <w:rPr>
          <w:rFonts w:cstheme="minorHAnsi"/>
          <w:sz w:val="22"/>
          <w:szCs w:val="22"/>
        </w:rPr>
        <w:t>_</w:t>
      </w:r>
      <w:r w:rsidRPr="00C9667C">
        <w:rPr>
          <w:rFonts w:cstheme="minorHAnsi"/>
          <w:i/>
          <w:iCs/>
          <w:sz w:val="22"/>
          <w:szCs w:val="22"/>
        </w:rPr>
        <w:t>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cstheme="minorHAnsi"/>
          <w:sz w:val="22"/>
          <w:szCs w:val="22"/>
        </w:rPr>
        <w:t>).</w:t>
      </w:r>
    </w:p>
    <w:p w14:paraId="3D182355" w14:textId="77777777" w:rsidR="00C251D7" w:rsidRPr="00C9667C" w:rsidRDefault="00C251D7" w:rsidP="00DF59BD">
      <w:pPr>
        <w:pStyle w:val="Akapitzlist"/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AC69B9" w14:textId="29AED0E5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E1A1D" w:rsidRPr="00C9667C">
        <w:rPr>
          <w:rFonts w:cstheme="minorHAnsi"/>
          <w:u w:val="single"/>
        </w:rPr>
        <w:t>Testu</w:t>
      </w:r>
      <w:r w:rsidR="0037150E" w:rsidRPr="00C9667C">
        <w:rPr>
          <w:rFonts w:cstheme="minorHAnsi"/>
          <w:u w:val="single"/>
        </w:rPr>
        <w:t xml:space="preserve"> „Żywotność </w:t>
      </w:r>
      <w:r w:rsidR="001E1A1D" w:rsidRPr="00C9667C">
        <w:rPr>
          <w:rFonts w:cstheme="minorHAnsi"/>
          <w:u w:val="single"/>
        </w:rPr>
        <w:t>Ogniwa</w:t>
      </w:r>
      <w:r w:rsidR="001E1A1D" w:rsidRPr="00C9667C">
        <w:rPr>
          <w:rFonts w:eastAsia="Calibri" w:cstheme="minorHAnsi"/>
          <w:color w:val="000000" w:themeColor="text1"/>
          <w:u w:val="single"/>
        </w:rPr>
        <w:t>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13DE10DB" w14:textId="7DC13026" w:rsidR="006F7DC5" w:rsidRPr="00C9667C" w:rsidRDefault="0037150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„Żywotność Ogniwa”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jest uznany za spełniony</w:t>
      </w:r>
      <w:r w:rsidR="67B87880" w:rsidRPr="00C9667C">
        <w:rPr>
          <w:rFonts w:eastAsia="Calibri" w:cstheme="minorHAnsi"/>
          <w:color w:val="000000" w:themeColor="text1"/>
        </w:rPr>
        <w:t>:</w:t>
      </w:r>
    </w:p>
    <w:p w14:paraId="54E74C23" w14:textId="2DE6BC2B" w:rsidR="006F7DC5" w:rsidRPr="00C9667C" w:rsidRDefault="67B8788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przypadku</w:t>
      </w:r>
      <w:r w:rsidR="4E254D7B" w:rsidRPr="00C9667C">
        <w:rPr>
          <w:rFonts w:eastAsia="Calibri" w:cstheme="minorHAnsi"/>
          <w:color w:val="000000" w:themeColor="text1"/>
          <w:sz w:val="22"/>
          <w:szCs w:val="22"/>
        </w:rPr>
        <w:t xml:space="preserve"> przeprowadzenia Testu zgodnie z punktem 4 a.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>jeśli</w:t>
      </w:r>
      <w:r w:rsidR="6849ED3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wartość </w:t>
      </w:r>
      <w:r w:rsidR="0037150E" w:rsidRPr="00C9667C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g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uzyskana w ramach tego Testu jest </w:t>
      </w:r>
      <w:r w:rsidR="00A767B5" w:rsidRPr="00C9667C">
        <w:rPr>
          <w:rFonts w:eastAsia="Calibri" w:cstheme="minorHAnsi"/>
          <w:color w:val="000000" w:themeColor="text1"/>
          <w:sz w:val="22"/>
          <w:szCs w:val="22"/>
        </w:rPr>
        <w:t xml:space="preserve">nie gorsza niż deklaracja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Wykonawcy z Wniosku, z uwzględnieniem dopuszczalnej </w:t>
      </w:r>
      <w:r w:rsidR="00B8312C" w:rsidRPr="00C9667C">
        <w:rPr>
          <w:rFonts w:eastAsia="Calibri" w:cstheme="minorHAnsi"/>
          <w:color w:val="000000" w:themeColor="text1"/>
          <w:sz w:val="22"/>
          <w:szCs w:val="22"/>
        </w:rPr>
        <w:t>Granicy Błędu</w:t>
      </w:r>
      <w:r w:rsidR="2CFABE50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7BBC6C97" w14:textId="7CE7E73D" w:rsidR="006F7DC5" w:rsidRPr="00C9667C" w:rsidRDefault="2CFABE5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Jeżeli zaszedł przypadek realizacji Testu zgodnie z punktem 4 b.</w:t>
      </w:r>
    </w:p>
    <w:p w14:paraId="4875BAD0" w14:textId="3C1F0FFC" w:rsidR="006F7DC5" w:rsidRPr="00C9667C" w:rsidRDefault="460D8689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Celem Wykonawcy jest osiągnięcie jak najwyższej wartości parametru</w:t>
      </w:r>
      <w:r w:rsidR="0037150E" w:rsidRPr="00C9667C">
        <w:rPr>
          <w:rFonts w:eastAsia="Calibri" w:cstheme="minorHAnsi"/>
          <w:color w:val="000000" w:themeColor="text1"/>
        </w:rPr>
        <w:t xml:space="preserve"> </w:t>
      </w:r>
      <w:r w:rsidR="0037150E" w:rsidRPr="00C9667C">
        <w:rPr>
          <w:rFonts w:eastAsia="Calibri" w:cstheme="minorHAnsi"/>
          <w:i/>
          <w:iCs/>
          <w:color w:val="000000" w:themeColor="text1"/>
        </w:rPr>
        <w:t>g</w:t>
      </w:r>
      <w:r w:rsidRPr="00C9667C">
        <w:rPr>
          <w:rFonts w:eastAsia="Calibri" w:cstheme="minorHAnsi"/>
          <w:color w:val="000000" w:themeColor="text1"/>
        </w:rPr>
        <w:t>.</w:t>
      </w:r>
    </w:p>
    <w:p w14:paraId="5F96007B" w14:textId="7A0A9B8C" w:rsidR="006F7DC5" w:rsidRPr="00C9667C" w:rsidRDefault="41D033A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3: Stopień samorozładowania </w:t>
      </w:r>
      <w:r w:rsidR="007A0DF6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CC5514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4BB8AE4" w14:textId="3D1232E2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0EAC28FA" w14:textId="0915F2C5" w:rsidR="006F7DC5" w:rsidRPr="00C9667C" w:rsidRDefault="41D033A4" w:rsidP="00DF59BD">
      <w:pPr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6B4E12A8" w:rsidRPr="00C9667C">
        <w:rPr>
          <w:rFonts w:eastAsia="Calibri" w:cstheme="minorHAnsi"/>
          <w:color w:val="000000" w:themeColor="text1"/>
        </w:rPr>
        <w:t xml:space="preserve">będzie </w:t>
      </w:r>
      <w:r w:rsidRPr="00C9667C">
        <w:rPr>
          <w:rFonts w:eastAsia="Calibri" w:cstheme="minorHAnsi"/>
          <w:color w:val="000000" w:themeColor="text1"/>
        </w:rPr>
        <w:t>wynosić 2</w:t>
      </w:r>
      <w:r w:rsidR="7B51C244" w:rsidRPr="00C9667C">
        <w:rPr>
          <w:rFonts w:eastAsia="Calibri" w:cstheme="minorHAnsi"/>
          <w:color w:val="000000" w:themeColor="text1"/>
        </w:rPr>
        <w:t>2</w:t>
      </w:r>
      <w:r w:rsidRPr="00C9667C">
        <w:rPr>
          <w:rFonts w:eastAsia="Calibri" w:cstheme="minorHAnsi"/>
          <w:color w:val="000000" w:themeColor="text1"/>
        </w:rPr>
        <w:t xml:space="preserve"> st. C., </w:t>
      </w:r>
      <w:r w:rsidR="00E4182B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148331F2" w:rsidRPr="00C9667C">
        <w:rPr>
          <w:rFonts w:eastAsia="Calibri" w:cstheme="minorHAnsi"/>
          <w:color w:val="000000" w:themeColor="text1"/>
        </w:rPr>
        <w:t>5</w:t>
      </w:r>
      <w:r w:rsidRPr="00C9667C">
        <w:rPr>
          <w:rFonts w:eastAsia="Calibri" w:cstheme="minorHAnsi"/>
          <w:color w:val="000000" w:themeColor="text1"/>
        </w:rPr>
        <w:t xml:space="preserve"> st. C.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09E04DEE" w14:textId="1B20F103" w:rsidR="006F7DC5" w:rsidRPr="00C9667C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2CEE8D33" w14:textId="5AD8B9C7" w:rsidR="00DC356B" w:rsidRPr="00C9667C" w:rsidRDefault="008B7C8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Zamawiający wybiera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9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6A6FB3" w:rsidRPr="00C9667C">
        <w:rPr>
          <w:rFonts w:eastAsia="Calibri" w:cstheme="minorHAnsi"/>
          <w:color w:val="000000" w:themeColor="text1"/>
          <w:sz w:val="22"/>
          <w:szCs w:val="22"/>
        </w:rPr>
        <w:t>ów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najwyższej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wartości parametru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i/>
          <w:color w:val="000000" w:themeColor="text1"/>
          <w:sz w:val="22"/>
          <w:szCs w:val="22"/>
        </w:rPr>
        <w:t>s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obliczonej w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gniw, które nie przeszły do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estu 2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.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Wszystkie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wybrane do tego Testu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Prototypy Ogniw 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zostają naładowane w pełni i pozostawione 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 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temperaturze 2</w:t>
      </w:r>
      <w:r w:rsidR="1279B577" w:rsidRPr="00C9667C">
        <w:rPr>
          <w:rFonts w:eastAsia="Calibri" w:cstheme="minorHAnsi"/>
          <w:color w:val="000000" w:themeColor="text1"/>
          <w:sz w:val="22"/>
          <w:szCs w:val="22"/>
        </w:rPr>
        <w:t>2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 </w:t>
      </w:r>
      <w:r w:rsidR="00E4182B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778EAE98" w:rsidRPr="00C9667C">
        <w:rPr>
          <w:rFonts w:eastAsia="Calibri" w:cstheme="minorHAnsi"/>
          <w:color w:val="000000" w:themeColor="text1"/>
          <w:sz w:val="22"/>
          <w:szCs w:val="22"/>
        </w:rPr>
        <w:t>5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C. </w:t>
      </w:r>
    </w:p>
    <w:p w14:paraId="128CDB02" w14:textId="72E35268" w:rsidR="00DC356B" w:rsidRPr="00C9667C" w:rsidRDefault="41D033A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lastRenderedPageBreak/>
        <w:t>W odstępach 3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-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miesięcznych kolejne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są rozładowywane: pierwsz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e trzy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po 3 miesiącach, drugi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6 miesiącach,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trzecie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9 miesiącach. </w:t>
      </w:r>
    </w:p>
    <w:p w14:paraId="73DE5447" w14:textId="05D76E81" w:rsidR="006F7DC5" w:rsidRPr="00C9667C" w:rsidRDefault="746C939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Przy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 xml:space="preserve">rozładowaniu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Prototypów Ogniw wskazanych w punkcie 2 powyżej, Zamawiający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>mierzy ładunek</w:t>
      </w:r>
      <w:r w:rsidR="00BE184D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jaki był utrzymany w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poszczególnych Prototypach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 przez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kolejno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3, 6 i 9 miesięcy.</w:t>
      </w:r>
    </w:p>
    <w:p w14:paraId="15E6B337" w14:textId="07F4D8AF" w:rsidR="007A7FAB" w:rsidRPr="00C9667C" w:rsidRDefault="007A7FAB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Zamawiający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 xml:space="preserve"> na podstawie wyników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z punktu 3.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 dla każdej trójki Prototypów Ogniw bierze </w:t>
      </w:r>
      <w:r w:rsidR="001239E1" w:rsidRPr="00C9667C">
        <w:rPr>
          <w:rFonts w:eastAsia="Calibri" w:cstheme="minorHAnsi"/>
          <w:color w:val="000000" w:themeColor="text1"/>
          <w:sz w:val="22"/>
          <w:szCs w:val="22"/>
        </w:rPr>
        <w:t xml:space="preserve">najlepszy wynik (najmniejszą wartość samorozładowania) 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>kolejno dla 3 miesięcy, 6 miesięcy i 9 miesię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cy. </w:t>
      </w:r>
    </w:p>
    <w:p w14:paraId="5B86030C" w14:textId="77777777" w:rsidR="007A7FAB" w:rsidRPr="00C9667C" w:rsidRDefault="007A7FAB" w:rsidP="00DF59BD">
      <w:pPr>
        <w:pStyle w:val="Akapitzlist"/>
        <w:spacing w:line="259" w:lineRule="auto"/>
        <w:jc w:val="both"/>
        <w:rPr>
          <w:rFonts w:cstheme="minorHAnsi"/>
          <w:sz w:val="22"/>
          <w:szCs w:val="22"/>
        </w:rPr>
      </w:pPr>
    </w:p>
    <w:p w14:paraId="4F449EE1" w14:textId="4842E22D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778F6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1778F6" w:rsidRPr="00C9667C">
        <w:rPr>
          <w:rFonts w:eastAsia="Calibri" w:cstheme="minorHAnsi"/>
          <w:color w:val="000000" w:themeColor="text1"/>
          <w:u w:val="single"/>
        </w:rPr>
        <w:t xml:space="preserve"> „</w:t>
      </w:r>
      <w:r w:rsidR="001778F6" w:rsidRPr="00C9667C">
        <w:rPr>
          <w:rFonts w:eastAsia="Calibri" w:cstheme="minorHAnsi"/>
          <w:bCs/>
          <w:color w:val="000000" w:themeColor="text1"/>
          <w:u w:val="single"/>
        </w:rPr>
        <w:t>Stopień samorozładowania Ogniw”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0332548A" w14:textId="3A141216" w:rsidR="006F7DC5" w:rsidRPr="00C9667C" w:rsidRDefault="001778F6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„Stopień samorozładowania Ogniw”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 xml:space="preserve">jest uznany za spełniony, </w:t>
      </w:r>
      <w:r w:rsidR="41D033A4" w:rsidRPr="00C9667C">
        <w:rPr>
          <w:rFonts w:eastAsia="Calibri" w:cstheme="minorHAnsi"/>
          <w:color w:val="000000" w:themeColor="text1"/>
        </w:rPr>
        <w:t xml:space="preserve">jeśli </w:t>
      </w:r>
      <w:r w:rsidR="00B8312C" w:rsidRPr="00C9667C">
        <w:rPr>
          <w:rFonts w:eastAsia="Calibri" w:cstheme="minorHAnsi"/>
          <w:color w:val="000000" w:themeColor="text1"/>
        </w:rPr>
        <w:t>wart</w:t>
      </w:r>
      <w:r w:rsidR="000C2B23" w:rsidRPr="00C9667C">
        <w:rPr>
          <w:rFonts w:eastAsia="Calibri" w:cstheme="minorHAnsi"/>
          <w:color w:val="000000" w:themeColor="text1"/>
        </w:rPr>
        <w:t>ości</w:t>
      </w:r>
      <w:r w:rsidR="00A4626A" w:rsidRPr="00C9667C">
        <w:rPr>
          <w:rFonts w:eastAsia="Calibri" w:cstheme="minorHAnsi"/>
          <w:color w:val="000000" w:themeColor="text1"/>
        </w:rPr>
        <w:t xml:space="preserve"> stopni samorozładowania Prototypów Ogniw</w:t>
      </w:r>
      <w:r w:rsidR="000C2B23" w:rsidRPr="00C9667C">
        <w:rPr>
          <w:rFonts w:eastAsia="Calibri" w:cstheme="minorHAnsi"/>
          <w:color w:val="000000" w:themeColor="text1"/>
        </w:rPr>
        <w:t xml:space="preserve"> uzyskane w ramach tego Testu (pierwsz</w:t>
      </w:r>
      <w:r w:rsidR="00A4626A" w:rsidRPr="00C9667C">
        <w:rPr>
          <w:rFonts w:eastAsia="Calibri" w:cstheme="minorHAnsi"/>
          <w:color w:val="000000" w:themeColor="text1"/>
        </w:rPr>
        <w:t>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3 miesiącach, druga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6 miesiącach, trzecia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 po 9 miesiącach) </w:t>
      </w:r>
      <w:r w:rsidR="001239E1" w:rsidRPr="00C9667C">
        <w:rPr>
          <w:rFonts w:eastAsia="Calibri" w:cstheme="minorHAnsi"/>
          <w:color w:val="000000" w:themeColor="text1"/>
        </w:rPr>
        <w:t>są nie gorsze niż</w:t>
      </w:r>
      <w:r w:rsidR="000C2B23" w:rsidRPr="00C9667C">
        <w:rPr>
          <w:rFonts w:eastAsia="Calibri" w:cstheme="minorHAnsi"/>
          <w:color w:val="000000" w:themeColor="text1"/>
        </w:rPr>
        <w:t xml:space="preserve"> deklaracj</w:t>
      </w:r>
      <w:r w:rsidR="001239E1" w:rsidRPr="00C9667C">
        <w:rPr>
          <w:rFonts w:eastAsia="Calibri" w:cstheme="minorHAnsi"/>
          <w:color w:val="000000" w:themeColor="text1"/>
        </w:rPr>
        <w:t>a</w:t>
      </w:r>
      <w:r w:rsidR="000C2B23" w:rsidRPr="00C9667C">
        <w:rPr>
          <w:rFonts w:eastAsia="Calibri" w:cstheme="minorHAnsi"/>
          <w:color w:val="000000" w:themeColor="text1"/>
        </w:rPr>
        <w:t xml:space="preserve"> Wykonawcy z Wniosku, z uwzględnieniem</w:t>
      </w:r>
      <w:r w:rsidR="006D043D" w:rsidRPr="00C9667C">
        <w:rPr>
          <w:rFonts w:eastAsia="Calibri" w:cstheme="minorHAnsi"/>
          <w:color w:val="000000" w:themeColor="text1"/>
        </w:rPr>
        <w:t xml:space="preserve"> dopuszczalnej</w:t>
      </w:r>
      <w:r w:rsidR="000C2B23" w:rsidRPr="00C9667C">
        <w:rPr>
          <w:rFonts w:eastAsia="Calibri" w:cstheme="minorHAnsi"/>
          <w:color w:val="000000" w:themeColor="text1"/>
        </w:rPr>
        <w:t xml:space="preserve"> Granicy Błędu. </w:t>
      </w:r>
      <w:r w:rsidR="08EAAFAE" w:rsidRPr="00C9667C">
        <w:rPr>
          <w:rFonts w:eastAsia="Calibri" w:cstheme="minorHAnsi"/>
          <w:color w:val="000000" w:themeColor="text1"/>
        </w:rPr>
        <w:t xml:space="preserve">Celem </w:t>
      </w:r>
      <w:r w:rsidR="48BBCFFA" w:rsidRPr="00C9667C">
        <w:rPr>
          <w:rFonts w:eastAsia="Calibri" w:cstheme="minorHAnsi"/>
          <w:color w:val="000000" w:themeColor="text1"/>
        </w:rPr>
        <w:t xml:space="preserve">Wykonawcy jest osiągnięcie jak najniższej wartości </w:t>
      </w:r>
      <w:r w:rsidR="000C2B23" w:rsidRPr="00C9667C">
        <w:rPr>
          <w:rFonts w:eastAsia="Calibri" w:cstheme="minorHAnsi"/>
          <w:color w:val="000000" w:themeColor="text1"/>
        </w:rPr>
        <w:t>stopnia samorozładowania Ogniw.</w:t>
      </w:r>
    </w:p>
    <w:p w14:paraId="4B503E9F" w14:textId="68F69E6F" w:rsidR="006F7DC5" w:rsidRPr="00C9667C" w:rsidRDefault="48BBCFFA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</w:t>
      </w:r>
      <w:r w:rsidR="5EF7C922" w:rsidRPr="00C9667C">
        <w:rPr>
          <w:rFonts w:eastAsia="Calibri" w:cstheme="minorHAnsi"/>
          <w:b/>
          <w:bCs/>
          <w:color w:val="000000" w:themeColor="text1"/>
        </w:rPr>
        <w:t>4</w:t>
      </w:r>
      <w:r w:rsidRPr="00C9667C">
        <w:rPr>
          <w:rFonts w:eastAsia="Calibri" w:cstheme="minorHAnsi"/>
          <w:b/>
          <w:bCs/>
          <w:color w:val="000000" w:themeColor="text1"/>
        </w:rPr>
        <w:t>: Wagowy udział surowców</w:t>
      </w:r>
      <w:r w:rsidR="00360003" w:rsidRPr="00C9667C">
        <w:rPr>
          <w:rFonts w:eastAsia="Calibri" w:cstheme="minorHAnsi"/>
          <w:b/>
          <w:bCs/>
          <w:color w:val="000000" w:themeColor="text1"/>
        </w:rPr>
        <w:t xml:space="preserve"> </w:t>
      </w:r>
      <w:r w:rsidR="00743E63" w:rsidRPr="00C9667C">
        <w:rPr>
          <w:rFonts w:eastAsia="Calibri" w:cstheme="minorHAnsi"/>
          <w:b/>
          <w:bCs/>
          <w:color w:val="000000" w:themeColor="text1"/>
        </w:rPr>
        <w:t>dostępnych</w:t>
      </w:r>
      <w:r w:rsidR="06E47F4A" w:rsidRPr="00C9667C">
        <w:rPr>
          <w:rFonts w:eastAsia="Calibri" w:cstheme="minorHAnsi"/>
          <w:b/>
          <w:bCs/>
          <w:color w:val="000000" w:themeColor="text1"/>
        </w:rPr>
        <w:t xml:space="preserve"> w Polsce</w:t>
      </w:r>
      <w:r w:rsidRPr="00C9667C">
        <w:rPr>
          <w:rFonts w:eastAsia="Calibri" w:cstheme="minorHAnsi"/>
          <w:b/>
          <w:bCs/>
          <w:color w:val="000000" w:themeColor="text1"/>
        </w:rPr>
        <w:t xml:space="preserve"> do produkcji anody i katody w </w:t>
      </w:r>
      <w:r w:rsidR="007A66BF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gniwie</w:t>
      </w:r>
    </w:p>
    <w:p w14:paraId="2AE2729A" w14:textId="1AA36AE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8BBCFFA" w:rsidRPr="00C9667C">
        <w:rPr>
          <w:rFonts w:eastAsia="Calibri" w:cstheme="minorHAnsi"/>
          <w:color w:val="000000" w:themeColor="text1"/>
          <w:u w:val="single"/>
        </w:rPr>
        <w:t>:</w:t>
      </w:r>
    </w:p>
    <w:p w14:paraId="30FD9A0B" w14:textId="3866285A" w:rsidR="006F7DC5" w:rsidRPr="00374B0A" w:rsidRDefault="48BBCFF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Temperatura w pomieszczeniu powinna wynosić 2</w:t>
      </w:r>
      <w:r w:rsidR="5C43C1E1" w:rsidRPr="00374B0A">
        <w:rPr>
          <w:rFonts w:eastAsia="Calibri" w:cstheme="minorHAnsi"/>
          <w:color w:val="000000" w:themeColor="text1"/>
        </w:rPr>
        <w:t>2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>C,</w:t>
      </w:r>
      <w:r w:rsidR="005D4EDA" w:rsidRPr="00374B0A">
        <w:rPr>
          <w:rFonts w:eastAsia="Calibri" w:cstheme="minorHAnsi"/>
          <w:color w:val="000000" w:themeColor="text1"/>
        </w:rPr>
        <w:t xml:space="preserve"> ±</w:t>
      </w:r>
      <w:r w:rsidR="053C8C31" w:rsidRPr="00374B0A">
        <w:rPr>
          <w:rFonts w:eastAsia="Calibri" w:cstheme="minorHAnsi"/>
          <w:color w:val="000000" w:themeColor="text1"/>
        </w:rPr>
        <w:t>5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 xml:space="preserve">C. </w:t>
      </w:r>
      <w:r w:rsidR="4518EDD4" w:rsidRPr="00374B0A">
        <w:rPr>
          <w:rFonts w:eastAsia="Calibri" w:cstheme="minorHAnsi"/>
          <w:color w:val="000000" w:themeColor="text1"/>
        </w:rPr>
        <w:t>Za pomocą odpowiedniego urządzenia pomiarowego zapewnione zostanie zbieranie danych dotyczących pomiarów.</w:t>
      </w:r>
    </w:p>
    <w:p w14:paraId="2F4D21A8" w14:textId="5317D3A9" w:rsidR="006F7DC5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48BBCFFA" w:rsidRPr="00374B0A">
        <w:rPr>
          <w:rFonts w:eastAsia="Calibri" w:cstheme="minorHAnsi"/>
          <w:color w:val="000000" w:themeColor="text1"/>
          <w:u w:val="single"/>
        </w:rPr>
        <w:t>:</w:t>
      </w:r>
    </w:p>
    <w:p w14:paraId="36CC3501" w14:textId="3C6F88F2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wybiera 3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 o najwyższej wartości parametru </w:t>
      </w:r>
      <w:r w:rsidR="000225A7" w:rsidRPr="00374B0A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s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obliczonej w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gniw, które nie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zostały wykorzystane </w:t>
      </w:r>
      <w:r w:rsidR="00A767B5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2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lub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3. </w:t>
      </w:r>
    </w:p>
    <w:p w14:paraId="7D0488C3" w14:textId="12F4D506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konuje analiz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y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składu chemicznego anody i katody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każdego z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Ogniw wybranych zgodnie z punktem 1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Na podstawie ww. analiz Zamawiający oblicza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wartości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wagow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udział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u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pochodzenia polskiego </w:t>
      </w:r>
      <w:r w:rsidR="00C72691" w:rsidRPr="00374B0A">
        <w:rPr>
          <w:rFonts w:eastAsia="Calibri" w:cstheme="minorHAnsi"/>
          <w:color w:val="000000" w:themeColor="text1"/>
          <w:sz w:val="22"/>
          <w:szCs w:val="22"/>
        </w:rPr>
        <w:t xml:space="preserve">lub odpowiadających surowcom dostępnym w Polsce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do produkcji anody i katody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dla każdego z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badanych Prototy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pów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Ogniw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, a następnie bierze medianę z uzyskanych wyników, co stanowić będzie ostateczny wynik -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udział procentowy masy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pochodzenia polskiego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do całkowitej masy anody i katody. </w:t>
      </w:r>
    </w:p>
    <w:p w14:paraId="265C791B" w14:textId="704B95BB" w:rsidR="7E57ED1E" w:rsidRPr="00374B0A" w:rsidRDefault="7E57ED1E" w:rsidP="00DF59BD">
      <w:pPr>
        <w:spacing w:before="120"/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Wynik </w:t>
      </w:r>
      <w:r w:rsidR="00C93DAB" w:rsidRPr="00374B0A">
        <w:rPr>
          <w:rFonts w:eastAsia="Calibri" w:cstheme="minorHAnsi"/>
          <w:color w:val="000000" w:themeColor="text1"/>
          <w:u w:val="single"/>
        </w:rPr>
        <w:t>T</w:t>
      </w:r>
      <w:r w:rsidRPr="00374B0A">
        <w:rPr>
          <w:rFonts w:eastAsia="Calibri" w:cstheme="minorHAnsi"/>
          <w:color w:val="000000" w:themeColor="text1"/>
          <w:u w:val="single"/>
        </w:rPr>
        <w:t>estu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„Wagowy udział surowców </w:t>
      </w:r>
      <w:r w:rsidRPr="00374B0A">
        <w:rPr>
          <w:rFonts w:eastAsia="Calibri" w:cstheme="minorHAnsi"/>
          <w:color w:val="000000" w:themeColor="text1"/>
          <w:u w:val="single"/>
        </w:rPr>
        <w:t>pochodzenia polskiego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do produkcji anody i katody w Ogniwie”</w:t>
      </w:r>
      <w:r w:rsidRPr="00374B0A">
        <w:rPr>
          <w:rFonts w:eastAsia="Calibri" w:cstheme="minorHAnsi"/>
          <w:color w:val="000000" w:themeColor="text1"/>
          <w:u w:val="single"/>
        </w:rPr>
        <w:t>:</w:t>
      </w:r>
    </w:p>
    <w:p w14:paraId="40E39446" w14:textId="5D1A6493" w:rsidR="7E57ED1E" w:rsidRDefault="000225A7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</w:t>
      </w:r>
      <w:r w:rsidR="7E57ED1E" w:rsidRPr="00374B0A">
        <w:rPr>
          <w:rFonts w:eastAsia="Calibri" w:cstheme="minorHAnsi"/>
          <w:color w:val="000000" w:themeColor="text1"/>
        </w:rPr>
        <w:t xml:space="preserve">est </w:t>
      </w:r>
      <w:r w:rsidRPr="00374B0A">
        <w:rPr>
          <w:rFonts w:eastAsia="Calibri" w:cstheme="minorHAnsi"/>
          <w:color w:val="000000" w:themeColor="text1"/>
        </w:rPr>
        <w:t>„Wagowy udział surowców pochodzenia polskiego do produkcji anody i katody w Ogniwie” jest uznany za spełniony</w:t>
      </w:r>
      <w:r w:rsidR="7E57ED1E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368AA" w:rsidRPr="00374B0A">
        <w:rPr>
          <w:rFonts w:eastAsia="Calibri" w:cstheme="minorHAnsi"/>
          <w:color w:val="000000" w:themeColor="text1"/>
        </w:rPr>
        <w:t xml:space="preserve">jeśli </w:t>
      </w:r>
      <w:r w:rsidR="00B77CED" w:rsidRPr="00374B0A">
        <w:rPr>
          <w:rFonts w:eastAsia="Calibri" w:cstheme="minorHAnsi"/>
          <w:color w:val="000000" w:themeColor="text1"/>
        </w:rPr>
        <w:t xml:space="preserve">uzyskana w ramach Testu </w:t>
      </w:r>
      <w:r w:rsidR="003368AA" w:rsidRPr="00374B0A">
        <w:rPr>
          <w:rFonts w:eastAsia="Calibri" w:cstheme="minorHAnsi"/>
          <w:color w:val="000000" w:themeColor="text1"/>
        </w:rPr>
        <w:t>wartość udział</w:t>
      </w:r>
      <w:r w:rsidR="0046201C" w:rsidRPr="00374B0A">
        <w:rPr>
          <w:rFonts w:eastAsia="Calibri" w:cstheme="minorHAnsi"/>
          <w:color w:val="000000" w:themeColor="text1"/>
        </w:rPr>
        <w:t>u</w:t>
      </w:r>
      <w:r w:rsidR="003368AA" w:rsidRPr="00374B0A">
        <w:rPr>
          <w:rFonts w:eastAsia="Calibri" w:cstheme="minorHAnsi"/>
          <w:color w:val="000000" w:themeColor="text1"/>
        </w:rPr>
        <w:t xml:space="preserve"> procentowego surowców </w:t>
      </w:r>
      <w:r w:rsidRPr="00374B0A">
        <w:rPr>
          <w:rFonts w:eastAsia="Calibri" w:cstheme="minorHAnsi"/>
          <w:color w:val="000000" w:themeColor="text1"/>
        </w:rPr>
        <w:t>pochodzenia polskiego</w:t>
      </w:r>
      <w:r w:rsidR="003368AA" w:rsidRPr="00374B0A">
        <w:rPr>
          <w:rFonts w:eastAsia="Calibri" w:cstheme="minorHAnsi"/>
          <w:color w:val="000000" w:themeColor="text1"/>
        </w:rPr>
        <w:t xml:space="preserve"> do produkcji anody i katody</w:t>
      </w:r>
      <w:r w:rsidR="00B77CED" w:rsidRPr="00374B0A">
        <w:rPr>
          <w:rFonts w:eastAsia="Calibri" w:cstheme="minorHAnsi"/>
          <w:color w:val="000000" w:themeColor="text1"/>
        </w:rPr>
        <w:t>, zdefiniowanego w Załączniku nr 1 do Regulaminu,</w:t>
      </w:r>
      <w:r w:rsidR="003368AA" w:rsidRPr="00374B0A">
        <w:rPr>
          <w:rFonts w:eastAsia="Calibri" w:cstheme="minorHAnsi"/>
          <w:color w:val="000000" w:themeColor="text1"/>
        </w:rPr>
        <w:t xml:space="preserve"> jest </w:t>
      </w:r>
      <w:r w:rsidR="00A767B5" w:rsidRPr="00374B0A">
        <w:rPr>
          <w:rFonts w:eastAsia="Calibri" w:cstheme="minorHAnsi"/>
          <w:color w:val="000000" w:themeColor="text1"/>
        </w:rPr>
        <w:t xml:space="preserve">nie gorsza niż </w:t>
      </w:r>
      <w:r w:rsidRPr="00374B0A">
        <w:rPr>
          <w:rFonts w:eastAsia="Calibri" w:cstheme="minorHAnsi"/>
          <w:color w:val="000000" w:themeColor="text1"/>
        </w:rPr>
        <w:t>deklaracj</w:t>
      </w:r>
      <w:r w:rsidR="00A767B5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Wykonawcy z Wniosku, z uwzględnieniem dopuszczalnej Granicy Błędu</w:t>
      </w:r>
      <w:r w:rsidR="003368AA" w:rsidRPr="00374B0A">
        <w:rPr>
          <w:rFonts w:eastAsia="Calibri" w:cstheme="minorHAnsi"/>
          <w:color w:val="000000" w:themeColor="text1"/>
        </w:rPr>
        <w:t xml:space="preserve">. </w:t>
      </w:r>
      <w:r w:rsidR="325BDC91" w:rsidRPr="00374B0A">
        <w:rPr>
          <w:rFonts w:eastAsia="Calibri" w:cstheme="minorHAnsi"/>
          <w:color w:val="000000" w:themeColor="text1"/>
        </w:rPr>
        <w:t xml:space="preserve">Celem </w:t>
      </w:r>
      <w:r w:rsidR="7E57ED1E" w:rsidRPr="00374B0A">
        <w:rPr>
          <w:rFonts w:eastAsia="Calibri" w:cstheme="minorHAnsi"/>
          <w:color w:val="000000" w:themeColor="text1"/>
        </w:rPr>
        <w:t xml:space="preserve">Wykonawcy jest osiągnięcie jak </w:t>
      </w:r>
      <w:r w:rsidR="003F7B7F" w:rsidRPr="00374B0A">
        <w:rPr>
          <w:rFonts w:eastAsia="Calibri" w:cstheme="minorHAnsi"/>
          <w:color w:val="000000" w:themeColor="text1"/>
        </w:rPr>
        <w:t xml:space="preserve">najwyższej </w:t>
      </w:r>
      <w:r w:rsidR="7E57ED1E" w:rsidRPr="00374B0A">
        <w:rPr>
          <w:rFonts w:eastAsia="Calibri" w:cstheme="minorHAnsi"/>
          <w:color w:val="000000" w:themeColor="text1"/>
        </w:rPr>
        <w:t>wartości danego parametru.</w:t>
      </w:r>
    </w:p>
    <w:p w14:paraId="64235D7D" w14:textId="509D2634" w:rsidR="4E45314F" w:rsidRPr="00374B0A" w:rsidRDefault="10B4C9F7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Aparatura </w:t>
      </w:r>
      <w:r w:rsidR="512192B2" w:rsidRPr="00374B0A">
        <w:t>pomia</w:t>
      </w:r>
      <w:r w:rsidR="73068F56" w:rsidRPr="00374B0A">
        <w:t>rowa używana</w:t>
      </w:r>
      <w:r w:rsidR="512192B2" w:rsidRPr="00374B0A">
        <w:t xml:space="preserve"> w </w:t>
      </w:r>
      <w:r w:rsidR="00281092" w:rsidRPr="00374B0A">
        <w:t>T</w:t>
      </w:r>
      <w:r w:rsidR="512192B2" w:rsidRPr="00374B0A">
        <w:t>estach</w:t>
      </w:r>
      <w:r w:rsidR="00281092" w:rsidRPr="00374B0A">
        <w:t xml:space="preserve"> Prototypów Ogniw</w:t>
      </w:r>
    </w:p>
    <w:p w14:paraId="6E99A376" w14:textId="26D74760" w:rsidR="512192B2" w:rsidRPr="00374B0A" w:rsidRDefault="00C43E40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t>Testy Prototypów Ogniw są prowadzone przez Zamawiającego</w:t>
      </w:r>
      <w:r w:rsidRPr="00374B0A">
        <w:rPr>
          <w:rFonts w:eastAsia="Calibri" w:cstheme="minorHAnsi"/>
          <w:color w:val="000000" w:themeColor="text1"/>
        </w:rPr>
        <w:t>, przy czym Zamawiający zastrzega sobie prawo do zlecenia przeprowadzenia Testów Prototypów Ogniw przez niezależny podmiot zewnętrzny.</w:t>
      </w:r>
    </w:p>
    <w:p w14:paraId="25E1DC4E" w14:textId="6299255D" w:rsidR="4E45314F" w:rsidRPr="00374B0A" w:rsidRDefault="2CBC1EFD" w:rsidP="00DF59BD">
      <w:pPr>
        <w:spacing w:after="0"/>
        <w:jc w:val="both"/>
        <w:rPr>
          <w:rFonts w:cstheme="minorHAnsi"/>
          <w:b/>
          <w:bCs/>
        </w:rPr>
      </w:pPr>
      <w:r w:rsidRPr="00374B0A">
        <w:rPr>
          <w:rFonts w:eastAsia="Calibri" w:cstheme="minorHAnsi"/>
          <w:color w:val="000000" w:themeColor="text1"/>
        </w:rPr>
        <w:t>Urządzenia pomiarowe</w:t>
      </w:r>
      <w:r w:rsidR="6DE9DDD3" w:rsidRPr="00374B0A">
        <w:rPr>
          <w:rFonts w:eastAsia="Calibri" w:cstheme="minorHAnsi"/>
          <w:color w:val="000000" w:themeColor="text1"/>
        </w:rPr>
        <w:t xml:space="preserve">, jakie zostaną użyte </w:t>
      </w:r>
      <w:r w:rsidR="00C43E40" w:rsidRPr="00374B0A">
        <w:rPr>
          <w:rFonts w:eastAsia="Calibri" w:cstheme="minorHAnsi"/>
          <w:color w:val="000000" w:themeColor="text1"/>
        </w:rPr>
        <w:t>w trakcie Testów Prototypów Ogniw</w:t>
      </w:r>
      <w:r w:rsidR="6DE9DDD3" w:rsidRPr="00374B0A">
        <w:rPr>
          <w:rFonts w:eastAsia="Calibri" w:cstheme="minorHAnsi"/>
          <w:color w:val="000000" w:themeColor="text1"/>
        </w:rPr>
        <w:t>:</w:t>
      </w:r>
    </w:p>
    <w:p w14:paraId="637AAE98" w14:textId="542AD572" w:rsidR="2138C32B" w:rsidRPr="00374B0A" w:rsidRDefault="2138C32B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lastRenderedPageBreak/>
        <w:t>Test 1:</w:t>
      </w:r>
      <w:r w:rsidR="534313D6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4C38F3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Waga laboratoryjna, u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rządzenie pomiarowe Sollich2061mpg&amp;BT</w:t>
      </w:r>
      <w:r w:rsidR="61AB031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337FA9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</w:t>
      </w:r>
      <w:r w:rsidR="1AD7180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17125DD2" w14:textId="39730B31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2: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2AE548DA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07BF391F" w14:textId="2167B41D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3: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0BD620A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3B382D05" w14:textId="26CE45D6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4: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Waga laboratoryjna,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spektrometr</w:t>
      </w:r>
      <w:r w:rsidR="003D6390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masowy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równoważny</w:t>
      </w:r>
      <w:r w:rsidR="448BCCE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02258384" w14:textId="0982BF5F" w:rsidR="00A3601F" w:rsidRPr="00374B0A" w:rsidRDefault="00A3601F" w:rsidP="00DF59BD">
      <w:pPr>
        <w:pStyle w:val="Nagwek2"/>
        <w:spacing w:line="259" w:lineRule="auto"/>
      </w:pPr>
      <w:bookmarkStart w:id="5" w:name="_Ref53662135"/>
      <w:r w:rsidRPr="00374B0A">
        <w:t xml:space="preserve">Wyniki Prac </w:t>
      </w:r>
      <w:r w:rsidR="00A655CF" w:rsidRPr="00374B0A">
        <w:t xml:space="preserve">B+R </w:t>
      </w:r>
      <w:r w:rsidRPr="00374B0A">
        <w:t>w Etapie I</w:t>
      </w:r>
      <w:bookmarkEnd w:id="5"/>
    </w:p>
    <w:p w14:paraId="683CA1C7" w14:textId="766B247A" w:rsidR="00A3601F" w:rsidRDefault="00A3601F" w:rsidP="00DF59BD">
      <w:r w:rsidRPr="00374B0A">
        <w:t xml:space="preserve">W </w:t>
      </w:r>
      <w:r w:rsidR="00E77259" w:rsidRPr="00374B0A">
        <w:t xml:space="preserve">trakcie </w:t>
      </w:r>
      <w:r w:rsidR="00C72691" w:rsidRPr="00374B0A">
        <w:t>P</w:t>
      </w:r>
      <w:r w:rsidR="00E77259" w:rsidRPr="00374B0A">
        <w:t>rac B+R Etapu I oraz po zakończeniu prac B+R Etapu I</w:t>
      </w:r>
      <w:r w:rsidRPr="00374B0A">
        <w:t>, Wykonawc</w:t>
      </w:r>
      <w:r w:rsidR="00E77259" w:rsidRPr="00374B0A">
        <w:t>a</w:t>
      </w:r>
      <w:r w:rsidRPr="00374B0A">
        <w:t xml:space="preserve"> Przedsięwzięcia przedstawi</w:t>
      </w:r>
      <w:r w:rsidR="00E77259" w:rsidRPr="00374B0A">
        <w:t>a</w:t>
      </w:r>
      <w:r w:rsidRPr="00374B0A">
        <w:t xml:space="preserve"> do oceny Zamawiającemu Wyniki Prac</w:t>
      </w:r>
      <w:r w:rsidR="00B556AE" w:rsidRPr="00374B0A">
        <w:t xml:space="preserve"> B+R</w:t>
      </w:r>
      <w:r w:rsidRPr="00374B0A">
        <w:t xml:space="preserve"> Etapu I zgodnie na zasadach i terminach opisanych poniżej w Tabeli 2.</w:t>
      </w:r>
    </w:p>
    <w:p w14:paraId="0B0FF251" w14:textId="7A2870C8" w:rsidR="00A3601F" w:rsidRPr="00374B0A" w:rsidRDefault="00A3601F" w:rsidP="004344B5">
      <w:pPr>
        <w:pStyle w:val="Nagwek4"/>
      </w:pPr>
      <w:r w:rsidRPr="00374B0A">
        <w:t>Tabela 2. Wyniki Prac</w:t>
      </w:r>
      <w:r w:rsidR="00A655CF" w:rsidRPr="00374B0A">
        <w:t xml:space="preserve"> B+R</w:t>
      </w:r>
      <w:r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A3601F" w:rsidRPr="00374B0A" w14:paraId="5FB722C9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DCFC64B" w14:textId="77777777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6F72648" w14:textId="07594CD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2845585" w14:textId="10E7326A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9D1C673" w14:textId="645BC91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6AE779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FBE6046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801C73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Prototypu Ogniwa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01209" w14:textId="4F3CBCC9" w:rsidR="00A3601F" w:rsidRPr="00374B0A" w:rsidRDefault="00A3601F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Prototypu Ogniwa musi zawierać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3F50CE31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szczegółowy opis głównych składowych Prototypu Ogniwa, </w:t>
            </w:r>
          </w:p>
          <w:p w14:paraId="1A030F6F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Prototypu Ogniwa,</w:t>
            </w:r>
          </w:p>
          <w:p w14:paraId="0273E2CE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Ogniwa,</w:t>
            </w:r>
          </w:p>
          <w:p w14:paraId="32D0A545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Prototypu Ogniwa,</w:t>
            </w:r>
          </w:p>
          <w:p w14:paraId="096116E6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Prototypu Ogniwa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(jeden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>długości cyklu rozładowanie-ładowanie do 10h).</w:t>
            </w:r>
          </w:p>
          <w:p w14:paraId="6CB81CF7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E3C1E66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technicznej Prototypu Ogniwa w wersji papierowej oraz jeden egzemplarz w wersji elektronicznej.</w:t>
            </w:r>
          </w:p>
          <w:p w14:paraId="136713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70B80E" w14:textId="57150EDF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2351DD9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05780F94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E2DD8BB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5CB7" w14:textId="46240AC6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1D011" w14:textId="4385C0F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 galwaniczn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spełniając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Obligatoryjne dla Prototypu Ogniwa opisane w Załączniku nr 1 do Regulaminu, zbudowan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lokalizacji wskazanej przez Wykonawcę. </w:t>
            </w:r>
          </w:p>
          <w:p w14:paraId="26A7F21F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4004FDA" w14:textId="3CF5D8F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dostarcza Prototypy Ogniw w liczbie 40 sztuk.</w:t>
            </w:r>
          </w:p>
          <w:p w14:paraId="6B0427B3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DF23" w14:textId="22C2F8E6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0D4404C7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32E5BFC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69FA469A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2.4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77BC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z realizacji Etapu I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2F75" w14:textId="3119B6B1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Wykonawcy z realizacji Prac B+R oraz Testów Prototypów Ogniw w 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trakcie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I, zawierający co najmniej:</w:t>
            </w:r>
          </w:p>
          <w:p w14:paraId="78BA4BE8" w14:textId="19208A02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przeprowadzonych Prac B+R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FEEA29" w14:textId="54DA6F39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Testów Prototypów Ogniw, ze wskazaniem czy Prototypy Ogniw osiągnęły deklarowane przez</w:t>
            </w:r>
            <w:r w:rsidR="002C411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Wykonawcę  Parametry Konkursowe,</w:t>
            </w:r>
          </w:p>
          <w:p w14:paraId="5769E981" w14:textId="77777777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Prototypów Ogniw, w tym dotyczące charakterystyk pracy ogniw podczas ich ładowania i rozładowywania.</w:t>
            </w:r>
          </w:p>
          <w:p w14:paraId="6999B260" w14:textId="7077F25F" w:rsidR="00A3601F" w:rsidRPr="00374B0A" w:rsidRDefault="00A3601F" w:rsidP="00B1230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006A" w14:textId="34FF3238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43E18515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2FBAE0E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2AB8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  <w:p w14:paraId="50E0DAAA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957B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524074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Wskazane w Zaktualizowanym Wniosku deklaracje odnośnie poszczególnych Wymagań, w tym zwłaszcza Wymagań Konkursowych, nie mogą ulec pogorszeniu w stosunku do tych z Wniosku o dopuszczenie do udziału w Postępowaniu. </w:t>
            </w:r>
          </w:p>
          <w:p w14:paraId="0DCF17D4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75549D5" w14:textId="2A0575F2" w:rsidR="00A3601F" w:rsidRPr="00374B0A" w:rsidRDefault="00A3601F" w:rsidP="00B12303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składa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67D1" w14:textId="67E509E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C849DA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DBB4D65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0291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CA89" w14:textId="53206708" w:rsidR="00A3601F" w:rsidRPr="00374B0A" w:rsidRDefault="00A3601F" w:rsidP="00DF59BD">
            <w:pPr>
              <w:spacing w:after="160" w:line="259" w:lineRule="auto"/>
              <w:ind w:left="2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 stanowiący uszczegółowienie w stosunku do Harmonogramu Prac wskazanego w Zaktualizowanym Wniosku, zgodnie z którym Wykonawca planuje realizować prace w Etapie II Przedsięwzięcia, uwzględniający co najmniej</w:t>
            </w:r>
            <w:r w:rsidR="00920EF6" w:rsidRPr="00374B0A">
              <w:rPr>
                <w:rFonts w:asciiTheme="minorHAnsi" w:eastAsia="Calibri" w:hAnsiTheme="minorHAnsi" w:cstheme="minorHAnsi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</w:rPr>
              <w:t>Zadania Badawcze i odpowiadające im Kamienie Milowe</w:t>
            </w:r>
            <w:r w:rsidR="00920EF6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CDCF0" w14:textId="090FAB8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273BA4" w:rsidRPr="00374B0A" w14:paraId="6A915E5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995F99C" w14:textId="4F1B53FB" w:rsidR="00273BA4" w:rsidRPr="00374B0A" w:rsidRDefault="00273BA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B462" w14:textId="3614CE4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dla Strumienia „System”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DDDC" w14:textId="77ED15D2" w:rsidR="00273BA4" w:rsidRPr="00374B0A" w:rsidRDefault="00273BA4" w:rsidP="00DF59BD">
            <w:pPr>
              <w:spacing w:line="259" w:lineRule="auto"/>
              <w:ind w:left="25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zawierająca podstawowe informacje dotyczące opracowywanych Prototypów Ogniw oraz planowanego do opracowania Demonstratora Baterii. Specyfikacja powinna uwzględniać te informacje, które pozwolą Uczestnikowi Przedsięwzięcia w Etapie II na przygotowanie Demonstratora Systemu do wykorzystania w nim Demonstratora Baterii.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F49F" w14:textId="4D59EDD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 B+R Etapu I</w:t>
            </w:r>
          </w:p>
        </w:tc>
      </w:tr>
    </w:tbl>
    <w:p w14:paraId="6620BCE6" w14:textId="47286266" w:rsidR="000945B4" w:rsidRPr="004344B5" w:rsidRDefault="000945B4" w:rsidP="00B12303">
      <w:pPr>
        <w:pStyle w:val="Nagwek3"/>
        <w:numPr>
          <w:ilvl w:val="0"/>
          <w:numId w:val="0"/>
        </w:numPr>
        <w:ind w:left="505" w:hanging="505"/>
      </w:pPr>
      <w:r w:rsidRPr="004344B5">
        <w:lastRenderedPageBreak/>
        <w:t>A</w:t>
      </w:r>
      <w:r w:rsidR="000B69F4" w:rsidRPr="004344B5">
        <w:t>ktualiz</w:t>
      </w:r>
      <w:r w:rsidRPr="004344B5">
        <w:t>acja Wniosku</w:t>
      </w:r>
    </w:p>
    <w:p w14:paraId="0C9F2234" w14:textId="14B8B178" w:rsidR="00043893" w:rsidRPr="00374B0A" w:rsidRDefault="000945B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Wykonawca w ramach Wyników Prac </w:t>
      </w:r>
      <w:r w:rsidR="00B556AE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 I składa Zamawiającemu Zaktualizowany Wniosek</w:t>
      </w:r>
      <w:r w:rsidR="00043893" w:rsidRPr="00374B0A">
        <w:rPr>
          <w:rFonts w:cstheme="minorHAnsi"/>
        </w:rPr>
        <w:t>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0EA191C1" w14:textId="2201A81B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Dodatkowo,</w:t>
      </w:r>
      <w:r w:rsidR="00493929" w:rsidRPr="00374B0A">
        <w:rPr>
          <w:rFonts w:cstheme="minorHAnsi"/>
        </w:rPr>
        <w:t xml:space="preserve"> jeśli Prototypy Ogniw</w:t>
      </w:r>
      <w:r w:rsidRPr="00374B0A">
        <w:rPr>
          <w:rFonts w:cstheme="minorHAnsi"/>
        </w:rPr>
        <w:t xml:space="preserve"> Wykonawc</w:t>
      </w:r>
      <w:r w:rsidR="00493929" w:rsidRPr="00374B0A">
        <w:rPr>
          <w:rFonts w:cstheme="minorHAnsi"/>
        </w:rPr>
        <w:t>y w trakcie Testów Prototypów Ogniw uzyskały jako wyniki wyższe</w:t>
      </w:r>
      <w:r w:rsidR="005D4EDA" w:rsidRPr="00374B0A">
        <w:rPr>
          <w:rFonts w:cstheme="minorHAnsi"/>
        </w:rPr>
        <w:t xml:space="preserve"> lub niższe (lecz pozostające w Granicy Błędu)</w:t>
      </w:r>
      <w:r w:rsidR="00493929" w:rsidRPr="00374B0A">
        <w:rPr>
          <w:rFonts w:cstheme="minorHAnsi"/>
        </w:rPr>
        <w:t xml:space="preserve"> wartości Wymagań Konkursowych, niż deklarowane uprzednio we Wniosku na etapie naboru do Przedsięwzięcia, wówczas Wykonawca jest zobowiązany zadeklarować uzyskane </w:t>
      </w:r>
      <w:r w:rsidR="009736EC" w:rsidRPr="00374B0A">
        <w:rPr>
          <w:rFonts w:cstheme="minorHAnsi"/>
        </w:rPr>
        <w:t xml:space="preserve">w trakcie Testów Prototypów Ogniw </w:t>
      </w:r>
      <w:r w:rsidR="00493929" w:rsidRPr="00374B0A">
        <w:rPr>
          <w:rFonts w:cstheme="minorHAnsi"/>
        </w:rPr>
        <w:t>wartości</w:t>
      </w:r>
      <w:r w:rsidRPr="00374B0A">
        <w:rPr>
          <w:rFonts w:cstheme="minorHAnsi"/>
        </w:rPr>
        <w:t xml:space="preserve"> w Zaktualizowanym Wniosku</w:t>
      </w:r>
      <w:r w:rsidR="00493929" w:rsidRPr="00374B0A">
        <w:rPr>
          <w:rFonts w:cstheme="minorHAnsi"/>
        </w:rPr>
        <w:t>.</w:t>
      </w:r>
    </w:p>
    <w:p w14:paraId="4BD52D21" w14:textId="76D3043A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 Wymagań Konkursowych</w:t>
      </w:r>
      <w:r w:rsidR="005D4EDA" w:rsidRPr="00374B0A">
        <w:rPr>
          <w:rFonts w:cstheme="minorHAnsi"/>
        </w:rPr>
        <w:t xml:space="preserve"> (</w:t>
      </w:r>
      <w:r w:rsidR="00A579EC" w:rsidRPr="00374B0A">
        <w:rPr>
          <w:rFonts w:cstheme="minorHAnsi"/>
        </w:rPr>
        <w:t xml:space="preserve"> w tym przypadku </w:t>
      </w:r>
      <w:r w:rsidR="00B8141B" w:rsidRPr="00374B0A">
        <w:rPr>
          <w:rFonts w:cstheme="minorHAnsi"/>
        </w:rPr>
        <w:t>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5DAD91DA" w14:textId="6BFF331A" w:rsidR="00AB543D" w:rsidRPr="00374B0A" w:rsidRDefault="00AB543D" w:rsidP="00DF59BD">
      <w:pPr>
        <w:pStyle w:val="Nagwek2"/>
        <w:spacing w:line="259" w:lineRule="auto"/>
      </w:pPr>
      <w:r w:rsidRPr="00374B0A">
        <w:t xml:space="preserve">Ocena Wyników Prac </w:t>
      </w:r>
      <w:r w:rsidR="000A4003" w:rsidRPr="00374B0A">
        <w:t xml:space="preserve">B+R </w:t>
      </w:r>
      <w:r w:rsidRPr="00374B0A">
        <w:t>Etapu I i Selekcja Wykonawców do Etapu II</w:t>
      </w:r>
    </w:p>
    <w:p w14:paraId="66C13EC5" w14:textId="276231C8" w:rsidR="00AB543D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zakończeniu Testów</w:t>
      </w:r>
      <w:r w:rsidR="00500651" w:rsidRPr="00374B0A">
        <w:rPr>
          <w:rFonts w:eastAsia="Calibri" w:cstheme="minorHAnsi"/>
          <w:lang w:eastAsia="pl-PL" w:bidi="fa-IR"/>
        </w:rPr>
        <w:t xml:space="preserve"> Prototypów Ogniw</w:t>
      </w:r>
      <w:r w:rsidRPr="00374B0A">
        <w:rPr>
          <w:rFonts w:eastAsia="Calibri" w:cstheme="minorHAnsi"/>
          <w:lang w:eastAsia="pl-PL" w:bidi="fa-IR"/>
        </w:rPr>
        <w:t xml:space="preserve"> i dostarczeniu wszystkich wymaganych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I, Zamawiający dokonuje </w:t>
      </w:r>
      <w:r w:rsidR="00500651" w:rsidRPr="00374B0A">
        <w:rPr>
          <w:rFonts w:eastAsia="Calibri" w:cstheme="minorHAnsi"/>
          <w:lang w:eastAsia="pl-PL" w:bidi="fa-IR"/>
        </w:rPr>
        <w:t>O</w:t>
      </w:r>
      <w:r w:rsidRPr="00374B0A">
        <w:rPr>
          <w:rFonts w:eastAsia="Calibri" w:cstheme="minorHAnsi"/>
          <w:lang w:eastAsia="pl-PL" w:bidi="fa-IR"/>
        </w:rPr>
        <w:t>ceny</w:t>
      </w:r>
      <w:r w:rsidR="00500651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500651" w:rsidRPr="00374B0A">
        <w:rPr>
          <w:rFonts w:eastAsia="Calibri" w:cstheme="minorHAnsi"/>
          <w:lang w:eastAsia="pl-PL" w:bidi="fa-IR"/>
        </w:rPr>
        <w:t xml:space="preserve"> Etapu I</w:t>
      </w:r>
      <w:r w:rsidRPr="00374B0A">
        <w:rPr>
          <w:rFonts w:eastAsia="Calibri" w:cstheme="minorHAnsi"/>
          <w:lang w:eastAsia="pl-PL" w:bidi="fa-IR"/>
        </w:rPr>
        <w:t>, a następnie przeprowadza Selekcję Wykonawc</w:t>
      </w:r>
      <w:r w:rsidR="00500651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do Etapu II</w:t>
      </w:r>
      <w:r w:rsidR="00500651" w:rsidRPr="00374B0A">
        <w:rPr>
          <w:rFonts w:eastAsia="Calibri" w:cstheme="minorHAnsi"/>
          <w:lang w:eastAsia="pl-PL" w:bidi="fa-IR"/>
        </w:rPr>
        <w:t>, zgodnie z Załącznikiem nr 5 do Regulaminu.</w:t>
      </w:r>
    </w:p>
    <w:p w14:paraId="67CDCC8D" w14:textId="77777777" w:rsidR="005D4EDA" w:rsidRPr="00374B0A" w:rsidRDefault="005D4EDA" w:rsidP="00DF59BD">
      <w:pPr>
        <w:pStyle w:val="Nagwek3"/>
        <w:spacing w:line="259" w:lineRule="auto"/>
      </w:pPr>
      <w:r w:rsidRPr="00374B0A">
        <w:t>Wynik Testów Prototypów Ogniw</w:t>
      </w:r>
    </w:p>
    <w:p w14:paraId="2966E99E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otrzymuje wynik pozytywny Testów Prototypów Ogniw w przypadku, gdy:</w:t>
      </w:r>
    </w:p>
    <w:p w14:paraId="6C1D2DE2" w14:textId="47C4B588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1: „Gęstość energii Ogniwa galwanicznego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36762EFD" w14:textId="38639B0F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Pozytywnie przeszedł 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Test 2: „Żywotność Ogniwa” oraz</w:t>
      </w:r>
    </w:p>
    <w:p w14:paraId="6EF56B5C" w14:textId="35A3DDAA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3: „</w:t>
      </w:r>
      <w:r w:rsidRPr="00374B0A">
        <w:rPr>
          <w:rFonts w:eastAsia="Calibri" w:cstheme="minorHAnsi"/>
          <w:bCs/>
          <w:color w:val="000000" w:themeColor="text1"/>
          <w:sz w:val="22"/>
          <w:szCs w:val="22"/>
        </w:rPr>
        <w:t>Stopień samorozładowania Ogniwa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5824A540" w14:textId="715BAA37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>est 4: „Wagowy udział surowców</w:t>
      </w:r>
      <w:r w:rsidR="00743E63" w:rsidRPr="00374B0A">
        <w:rPr>
          <w:rFonts w:eastAsia="Calibri" w:cstheme="minorHAnsi"/>
          <w:color w:val="000000" w:themeColor="text1"/>
          <w:sz w:val="22"/>
          <w:szCs w:val="22"/>
        </w:rPr>
        <w:t xml:space="preserve"> dostępnych w Polsce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do produkcji anody i katody w Ogniwie”.</w:t>
      </w:r>
    </w:p>
    <w:p w14:paraId="10E479C5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Brak spełnienia dowolnego z ww. Testów skutkuje przyznaniem Wykonawcy Wyniku Negatywnego.</w:t>
      </w:r>
    </w:p>
    <w:p w14:paraId="681453A6" w14:textId="66EB99B8" w:rsidR="005D4EDA" w:rsidRPr="00374B0A" w:rsidRDefault="005D4EDA" w:rsidP="00DF59BD">
      <w:pPr>
        <w:pStyle w:val="Nagwek3"/>
        <w:spacing w:line="259" w:lineRule="auto"/>
      </w:pPr>
      <w:r w:rsidRPr="00374B0A">
        <w:t>Ocena Wyników Prac B+R Etapu I i Selekcja</w:t>
      </w:r>
    </w:p>
    <w:p w14:paraId="0658B110" w14:textId="57B7EB36" w:rsidR="005C27CA" w:rsidRPr="00374B0A" w:rsidRDefault="006D583C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trakcie O</w:t>
      </w:r>
      <w:r w:rsidR="00AB543D" w:rsidRPr="00374B0A">
        <w:rPr>
          <w:rFonts w:eastAsia="Calibri" w:cstheme="minorHAnsi"/>
          <w:lang w:eastAsia="pl-PL" w:bidi="fa-IR"/>
        </w:rPr>
        <w:t>cen</w:t>
      </w:r>
      <w:r w:rsidRPr="00374B0A">
        <w:rPr>
          <w:rFonts w:eastAsia="Calibri" w:cstheme="minorHAnsi"/>
          <w:lang w:eastAsia="pl-PL" w:bidi="fa-IR"/>
        </w:rPr>
        <w:t>y</w:t>
      </w:r>
      <w:r w:rsidR="00AB543D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AB543D" w:rsidRPr="00374B0A">
        <w:rPr>
          <w:rFonts w:eastAsia="Calibri" w:cstheme="minorHAnsi"/>
          <w:lang w:eastAsia="pl-PL" w:bidi="fa-IR"/>
        </w:rPr>
        <w:t xml:space="preserve"> Etapu I oraz Selekcj</w:t>
      </w:r>
      <w:r w:rsidRPr="00374B0A">
        <w:rPr>
          <w:rFonts w:eastAsia="Calibri" w:cstheme="minorHAnsi"/>
          <w:lang w:eastAsia="pl-PL" w:bidi="fa-IR"/>
        </w:rPr>
        <w:t>i</w:t>
      </w:r>
      <w:r w:rsidR="00AB543D" w:rsidRPr="00374B0A">
        <w:rPr>
          <w:rFonts w:eastAsia="Calibri" w:cstheme="minorHAnsi"/>
          <w:lang w:eastAsia="pl-PL" w:bidi="fa-IR"/>
        </w:rPr>
        <w:t xml:space="preserve"> Wykonawców do Etapu II </w:t>
      </w:r>
      <w:r w:rsidR="003A3A8D" w:rsidRPr="00374B0A">
        <w:rPr>
          <w:rFonts w:eastAsia="Calibri" w:cstheme="minorHAnsi"/>
          <w:lang w:eastAsia="pl-PL" w:bidi="fa-IR"/>
        </w:rPr>
        <w:t xml:space="preserve">Zamawiający dokonuje </w:t>
      </w:r>
      <w:r w:rsidR="005C27CA" w:rsidRPr="00374B0A">
        <w:rPr>
          <w:rFonts w:eastAsia="Calibri" w:cstheme="minorHAnsi"/>
          <w:lang w:eastAsia="pl-PL" w:bidi="fa-IR"/>
        </w:rPr>
        <w:t xml:space="preserve">weryfikacji: </w:t>
      </w:r>
    </w:p>
    <w:p w14:paraId="25255F4A" w14:textId="78686D63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2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2A069EBA" w14:textId="08632613" w:rsidR="00B3160E" w:rsidRPr="00374B0A" w:rsidRDefault="00B3160E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otrzymał wynik pozytywny Testów Prototypów Ogniw,</w:t>
      </w:r>
    </w:p>
    <w:p w14:paraId="5FC3E8BD" w14:textId="09AB4AB3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Wymagań Obligatoryjnych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– nr 1.1-1.3 na podstawie Zaktualizowanego Wniosku,</w:t>
      </w:r>
    </w:p>
    <w:p w14:paraId="0628B48E" w14:textId="112813ED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>Wymagań Konkursowych:</w:t>
      </w:r>
    </w:p>
    <w:p w14:paraId="4A6E8239" w14:textId="77777777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Wymagań Konkursowych nr 3.1-3.4 na podstawie Testów Prototypów Ogniw,</w:t>
      </w:r>
    </w:p>
    <w:p w14:paraId="120396BC" w14:textId="4F7E622E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Wymagań Konkursowych nr 3.5-3.9 na podstawie Zaktualizowanego Wniosku,  </w:t>
      </w:r>
    </w:p>
    <w:p w14:paraId="0CBE354C" w14:textId="4D6F1E90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Wymagań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Jakościowych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nr 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.5 na podstawie Zaktualizowanego Wniosku,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2EC551E" w14:textId="5431F82C" w:rsidR="001C05EE" w:rsidRPr="00374B0A" w:rsidRDefault="5AF6C966" w:rsidP="004344B5">
      <w:pPr>
        <w:rPr>
          <w:lang w:eastAsia="pl-PL" w:bidi="fa-IR"/>
        </w:rPr>
      </w:pPr>
      <w:r w:rsidRPr="00374B0A">
        <w:rPr>
          <w:lang w:eastAsia="pl-PL" w:bidi="fa-IR"/>
        </w:rPr>
        <w:lastRenderedPageBreak/>
        <w:t>Zamawiający dokonuje Selekcji Wykonawców na podstawie Wymagań Obligatoryjnych, Jakościowych oraz Konkursowych</w:t>
      </w:r>
      <w:r w:rsidR="28058237" w:rsidRPr="00374B0A">
        <w:rPr>
          <w:lang w:eastAsia="pl-PL" w:bidi="fa-IR"/>
        </w:rPr>
        <w:t xml:space="preserve"> i sprawdza, czy powyższe Wymagania zostały spełnione, zgodnie z opisem w Załącznik</w:t>
      </w:r>
      <w:r w:rsidR="001C05EE" w:rsidRPr="00374B0A">
        <w:rPr>
          <w:lang w:eastAsia="pl-PL"/>
        </w:rPr>
        <w:t xml:space="preserve"> 5 do Regulaminu.</w:t>
      </w:r>
    </w:p>
    <w:p w14:paraId="2E99284F" w14:textId="60F9EE2E" w:rsidR="006F7DC5" w:rsidRPr="00374B0A" w:rsidRDefault="00AB543D" w:rsidP="004344B5">
      <w:pPr>
        <w:jc w:val="both"/>
        <w:rPr>
          <w:lang w:eastAsia="pl-PL" w:bidi="fa-IR"/>
        </w:rPr>
      </w:pPr>
      <w:r w:rsidRPr="00374B0A">
        <w:rPr>
          <w:lang w:eastAsia="pl-PL" w:bidi="fa-IR"/>
        </w:rPr>
        <w:t>W wyniku Selekcji Wykonawców do Etapu II, Zamawiający wybierze Wykonawcę, który zostanie dopuszczony do realizacji Etapu II i dalszych</w:t>
      </w:r>
      <w:r w:rsidR="00FE46B6" w:rsidRPr="00374B0A">
        <w:rPr>
          <w:lang w:eastAsia="pl-PL" w:bidi="fa-IR"/>
        </w:rPr>
        <w:t xml:space="preserve"> prac badawczo-rozwojowych nad </w:t>
      </w:r>
      <w:r w:rsidR="009F2796" w:rsidRPr="00374B0A">
        <w:rPr>
          <w:lang w:eastAsia="pl-PL" w:bidi="fa-IR"/>
        </w:rPr>
        <w:t>T</w:t>
      </w:r>
      <w:r w:rsidRPr="00374B0A">
        <w:rPr>
          <w:lang w:eastAsia="pl-PL" w:bidi="fa-IR"/>
        </w:rPr>
        <w:t xml:space="preserve">echnologią </w:t>
      </w:r>
      <w:r w:rsidR="009F2796" w:rsidRPr="00374B0A">
        <w:rPr>
          <w:lang w:eastAsia="pl-PL" w:bidi="fa-IR"/>
        </w:rPr>
        <w:t>O</w:t>
      </w:r>
      <w:r w:rsidR="622769C7" w:rsidRPr="00374B0A">
        <w:rPr>
          <w:lang w:eastAsia="pl-PL" w:bidi="fa-IR"/>
        </w:rPr>
        <w:t>gniw</w:t>
      </w:r>
      <w:r w:rsidR="009F2796" w:rsidRPr="00374B0A">
        <w:rPr>
          <w:lang w:eastAsia="pl-PL" w:bidi="fa-IR"/>
        </w:rPr>
        <w:t xml:space="preserve"> galwanicznych</w:t>
      </w:r>
      <w:r w:rsidR="622769C7" w:rsidRPr="00374B0A">
        <w:rPr>
          <w:lang w:eastAsia="pl-PL" w:bidi="fa-IR"/>
        </w:rPr>
        <w:t xml:space="preserve"> </w:t>
      </w:r>
      <w:r w:rsidR="0015737D" w:rsidRPr="00374B0A">
        <w:rPr>
          <w:lang w:eastAsia="pl-PL" w:bidi="fa-IR"/>
        </w:rPr>
        <w:t>do magazynowania energii elektrycznej</w:t>
      </w:r>
      <w:r w:rsidRPr="00374B0A">
        <w:rPr>
          <w:lang w:eastAsia="pl-PL" w:bidi="fa-IR"/>
        </w:rPr>
        <w:t xml:space="preserve">. </w:t>
      </w:r>
    </w:p>
    <w:p w14:paraId="598A28A9" w14:textId="6E396304" w:rsidR="00AB543D" w:rsidRPr="00880455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 xml:space="preserve">Etap II </w:t>
      </w:r>
      <w:r w:rsidR="00500651" w:rsidRPr="00374B0A">
        <w:t>S</w:t>
      </w:r>
      <w:r w:rsidR="365862AD" w:rsidRPr="00374B0A">
        <w:t>trumienia “Bateria”</w:t>
      </w:r>
    </w:p>
    <w:p w14:paraId="5C5649DA" w14:textId="246E867A" w:rsidR="00901414" w:rsidRPr="00880455" w:rsidRDefault="00AB543D" w:rsidP="00DF59BD">
      <w:pPr>
        <w:pStyle w:val="Nagwek2"/>
        <w:spacing w:line="259" w:lineRule="auto"/>
      </w:pPr>
      <w:r w:rsidRPr="00374B0A">
        <w:t>Informacje wstępne</w:t>
      </w:r>
    </w:p>
    <w:p w14:paraId="548EF2D7" w14:textId="1390B43B" w:rsidR="1B7CE594" w:rsidRPr="00374B0A" w:rsidRDefault="1B7CE594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="43070267" w:rsidRPr="00374B0A">
        <w:rPr>
          <w:rFonts w:eastAsia="Calibri" w:cstheme="minorHAnsi"/>
          <w:color w:val="000000" w:themeColor="text1"/>
        </w:rPr>
        <w:t>gniw,</w:t>
      </w:r>
      <w:r w:rsidRPr="00374B0A">
        <w:rPr>
          <w:rFonts w:eastAsia="Calibri" w:cstheme="minorHAnsi"/>
          <w:color w:val="000000" w:themeColor="text1"/>
        </w:rPr>
        <w:t xml:space="preserve"> zgodnie ze złożon</w:t>
      </w:r>
      <w:r w:rsidR="00FD3ECE" w:rsidRPr="00374B0A">
        <w:rPr>
          <w:rFonts w:eastAsia="Calibri" w:cstheme="minorHAnsi"/>
          <w:color w:val="000000" w:themeColor="text1"/>
        </w:rPr>
        <w:t>ym</w:t>
      </w:r>
      <w:r w:rsidRPr="00374B0A">
        <w:rPr>
          <w:rFonts w:eastAsia="Calibri" w:cstheme="minorHAnsi"/>
          <w:color w:val="000000" w:themeColor="text1"/>
        </w:rPr>
        <w:t xml:space="preserve"> w ramach Wy</w:t>
      </w:r>
      <w:r w:rsidR="00CD7CDE" w:rsidRPr="00374B0A">
        <w:rPr>
          <w:rFonts w:eastAsia="Calibri" w:cstheme="minorHAnsi"/>
          <w:color w:val="000000" w:themeColor="text1"/>
        </w:rPr>
        <w:t>niku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="00CD7CDE" w:rsidRPr="00374B0A">
        <w:rPr>
          <w:rFonts w:eastAsia="Calibri" w:cstheme="minorHAnsi"/>
          <w:color w:val="000000" w:themeColor="text1"/>
        </w:rPr>
        <w:t xml:space="preserve"> Etapu I zaktualizowanym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Harmonogramem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opracowuje</w:t>
      </w:r>
      <w:r w:rsidR="517918FF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Demonstrator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 xml:space="preserve">– </w:t>
      </w:r>
      <w:r w:rsidR="00FD3ECE" w:rsidRPr="00374B0A">
        <w:rPr>
          <w:rFonts w:eastAsia="Calibri" w:cstheme="minorHAnsi"/>
          <w:color w:val="000000" w:themeColor="text1"/>
        </w:rPr>
        <w:t>B</w:t>
      </w:r>
      <w:r w:rsidRPr="00374B0A">
        <w:rPr>
          <w:rFonts w:eastAsia="Calibri" w:cstheme="minorHAnsi"/>
          <w:color w:val="000000" w:themeColor="text1"/>
        </w:rPr>
        <w:t xml:space="preserve">aterię opartą o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gniw</w:t>
      </w:r>
      <w:r w:rsidR="453905E2" w:rsidRPr="00374B0A">
        <w:rPr>
          <w:rFonts w:eastAsia="Calibri" w:cstheme="minorHAnsi"/>
          <w:color w:val="000000" w:themeColor="text1"/>
        </w:rPr>
        <w:t>a galwaniczne</w:t>
      </w:r>
      <w:r w:rsidRPr="00374B0A">
        <w:rPr>
          <w:rFonts w:eastAsia="Calibri" w:cstheme="minorHAnsi"/>
          <w:color w:val="000000" w:themeColor="text1"/>
        </w:rPr>
        <w:t>, któr</w:t>
      </w:r>
      <w:r w:rsidR="6435BB8B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następnie jest podda</w:t>
      </w:r>
      <w:r w:rsidR="00FD3ECE" w:rsidRPr="00374B0A">
        <w:rPr>
          <w:rFonts w:eastAsia="Calibri" w:cstheme="minorHAnsi"/>
          <w:color w:val="000000" w:themeColor="text1"/>
        </w:rPr>
        <w:t>w</w:t>
      </w:r>
      <w:r w:rsidR="2EF1A920" w:rsidRPr="00374B0A">
        <w:rPr>
          <w:rFonts w:eastAsia="Calibri" w:cstheme="minorHAnsi"/>
          <w:color w:val="000000" w:themeColor="text1"/>
        </w:rPr>
        <w:t>a</w:t>
      </w:r>
      <w:r w:rsidR="00FD3ECE" w:rsidRPr="00374B0A">
        <w:rPr>
          <w:rFonts w:eastAsia="Calibri" w:cstheme="minorHAnsi"/>
          <w:color w:val="000000" w:themeColor="text1"/>
        </w:rPr>
        <w:t>na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estom</w:t>
      </w:r>
      <w:r w:rsidR="00FD3ECE" w:rsidRPr="00374B0A">
        <w:rPr>
          <w:rFonts w:eastAsia="Calibri" w:cstheme="minorHAnsi"/>
          <w:color w:val="000000" w:themeColor="text1"/>
        </w:rPr>
        <w:t xml:space="preserve"> Demonstratora Baterii</w:t>
      </w:r>
      <w:r w:rsidRPr="00374B0A">
        <w:rPr>
          <w:rFonts w:eastAsia="Calibri" w:cstheme="minorHAnsi"/>
          <w:color w:val="000000" w:themeColor="text1"/>
        </w:rPr>
        <w:t xml:space="preserve">. Testy Demonstratora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>prowadzone</w:t>
      </w:r>
      <w:r w:rsidR="1010ECA1"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przez Zamawiającego lub wybrany przez Zamawiającego </w:t>
      </w:r>
      <w:r w:rsidR="00FD3ECE" w:rsidRPr="00374B0A">
        <w:rPr>
          <w:rFonts w:eastAsia="Calibri" w:cstheme="minorHAnsi"/>
          <w:color w:val="000000" w:themeColor="text1"/>
        </w:rPr>
        <w:t>podmiot zewnętrzny</w:t>
      </w:r>
      <w:r w:rsidR="248B787B" w:rsidRPr="00374B0A">
        <w:rPr>
          <w:rFonts w:eastAsia="Calibri" w:cstheme="minorHAnsi"/>
          <w:color w:val="000000" w:themeColor="text1"/>
        </w:rPr>
        <w:t>.</w:t>
      </w:r>
    </w:p>
    <w:p w14:paraId="51D4249F" w14:textId="79177AAD" w:rsidR="00AB543D" w:rsidRPr="00374B0A" w:rsidRDefault="00AB543D" w:rsidP="00DF59BD">
      <w:pPr>
        <w:pStyle w:val="Nagwek2"/>
        <w:spacing w:line="259" w:lineRule="auto"/>
      </w:pPr>
      <w:r w:rsidRPr="00374B0A">
        <w:t xml:space="preserve">Zakres </w:t>
      </w:r>
      <w:r w:rsidR="008D7C34" w:rsidRPr="00374B0A">
        <w:t>P</w:t>
      </w:r>
      <w:r w:rsidRPr="00374B0A">
        <w:t>rac</w:t>
      </w:r>
      <w:r w:rsidR="008D7C34" w:rsidRPr="00374B0A">
        <w:t xml:space="preserve"> B+R do realizacji</w:t>
      </w:r>
      <w:r w:rsidRPr="00374B0A">
        <w:t xml:space="preserve"> w Etapie II</w:t>
      </w:r>
    </w:p>
    <w:p w14:paraId="002B8D77" w14:textId="516849E6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8D7C34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8D7C34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>w celu opracowania Technologii</w:t>
      </w:r>
      <w:r w:rsidR="008D7C34" w:rsidRPr="00374B0A">
        <w:rPr>
          <w:rFonts w:eastAsia="Calibri" w:cstheme="minorHAnsi"/>
          <w:color w:val="000000" w:themeColor="text1"/>
        </w:rPr>
        <w:t xml:space="preserve"> Ogniw</w:t>
      </w:r>
      <w:r w:rsidR="00EC0280" w:rsidRPr="00374B0A">
        <w:rPr>
          <w:rFonts w:eastAsia="Calibri" w:cstheme="minorHAnsi"/>
          <w:color w:val="000000" w:themeColor="text1"/>
        </w:rPr>
        <w:t xml:space="preserve"> galwanicznych</w:t>
      </w:r>
      <w:r w:rsidRPr="00374B0A">
        <w:rPr>
          <w:rFonts w:eastAsia="Calibri" w:cstheme="minorHAnsi"/>
          <w:color w:val="000000" w:themeColor="text1"/>
        </w:rPr>
        <w:t xml:space="preserve">, w tym prowadzi prace w celu przeniesienia Technologii ze skali </w:t>
      </w:r>
      <w:r w:rsidR="39660444" w:rsidRPr="00374B0A">
        <w:rPr>
          <w:rFonts w:eastAsia="Calibri" w:cstheme="minorHAnsi"/>
          <w:color w:val="000000" w:themeColor="text1"/>
        </w:rPr>
        <w:t>prototypowej</w:t>
      </w:r>
      <w:r w:rsidRPr="00374B0A">
        <w:rPr>
          <w:rFonts w:eastAsia="Calibri" w:cstheme="minorHAnsi"/>
          <w:color w:val="000000" w:themeColor="text1"/>
        </w:rPr>
        <w:t xml:space="preserve"> do </w:t>
      </w:r>
      <w:r w:rsidR="4D50E64B" w:rsidRPr="00374B0A">
        <w:rPr>
          <w:rFonts w:eastAsia="Calibri" w:cstheme="minorHAnsi"/>
          <w:color w:val="000000" w:themeColor="text1"/>
        </w:rPr>
        <w:t>demonstracyjnej</w:t>
      </w:r>
      <w:r w:rsidRPr="00374B0A">
        <w:rPr>
          <w:rFonts w:eastAsia="Calibri" w:cstheme="minorHAnsi"/>
          <w:color w:val="000000" w:themeColor="text1"/>
        </w:rPr>
        <w:t>,</w:t>
      </w:r>
      <w:r w:rsidR="6B25BCE2" w:rsidRPr="00374B0A">
        <w:rPr>
          <w:rFonts w:eastAsia="Calibri" w:cstheme="minorHAnsi"/>
          <w:color w:val="000000" w:themeColor="text1"/>
        </w:rPr>
        <w:t xml:space="preserve"> to znaczy takiej, w kt</w:t>
      </w:r>
      <w:r w:rsidR="41EDCEB6" w:rsidRPr="00374B0A">
        <w:rPr>
          <w:rFonts w:eastAsia="Calibri" w:cstheme="minorHAnsi"/>
          <w:color w:val="000000" w:themeColor="text1"/>
        </w:rPr>
        <w:t>ó</w:t>
      </w:r>
      <w:r w:rsidR="6B25BCE2" w:rsidRPr="00374B0A">
        <w:rPr>
          <w:rFonts w:eastAsia="Calibri" w:cstheme="minorHAnsi"/>
          <w:color w:val="000000" w:themeColor="text1"/>
        </w:rPr>
        <w:t xml:space="preserve">rej </w:t>
      </w:r>
      <w:r w:rsidR="008D7C34" w:rsidRPr="00374B0A">
        <w:rPr>
          <w:rFonts w:eastAsia="Calibri" w:cstheme="minorHAnsi"/>
          <w:color w:val="000000" w:themeColor="text1"/>
        </w:rPr>
        <w:t>O</w:t>
      </w:r>
      <w:r w:rsidR="407F82C1" w:rsidRPr="00374B0A">
        <w:rPr>
          <w:rFonts w:eastAsia="Calibri" w:cstheme="minorHAnsi"/>
          <w:color w:val="000000" w:themeColor="text1"/>
        </w:rPr>
        <w:t>gniwa galwaniczne</w:t>
      </w:r>
      <w:r w:rsidR="6B25BCE2" w:rsidRPr="00374B0A">
        <w:rPr>
          <w:rFonts w:eastAsia="Calibri" w:cstheme="minorHAnsi"/>
          <w:color w:val="000000" w:themeColor="text1"/>
        </w:rPr>
        <w:t xml:space="preserve"> mo</w:t>
      </w:r>
      <w:r w:rsidR="7956D426" w:rsidRPr="00374B0A">
        <w:rPr>
          <w:rFonts w:eastAsia="Calibri" w:cstheme="minorHAnsi"/>
          <w:color w:val="000000" w:themeColor="text1"/>
        </w:rPr>
        <w:t>gą</w:t>
      </w:r>
      <w:r w:rsidR="6B25BCE2" w:rsidRPr="00374B0A">
        <w:rPr>
          <w:rFonts w:eastAsia="Calibri" w:cstheme="minorHAnsi"/>
          <w:color w:val="000000" w:themeColor="text1"/>
        </w:rPr>
        <w:t xml:space="preserve"> być zainstalowan</w:t>
      </w:r>
      <w:r w:rsidR="34399206" w:rsidRPr="00374B0A">
        <w:rPr>
          <w:rFonts w:eastAsia="Calibri" w:cstheme="minorHAnsi"/>
          <w:color w:val="000000" w:themeColor="text1"/>
        </w:rPr>
        <w:t>e w magazynie energii elektrycznej,</w:t>
      </w:r>
      <w:r w:rsidR="6B25BCE2"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 xml:space="preserve">będą </w:t>
      </w:r>
      <w:r w:rsidR="6B25BCE2" w:rsidRPr="00374B0A">
        <w:rPr>
          <w:rFonts w:eastAsia="Calibri" w:cstheme="minorHAnsi"/>
          <w:color w:val="000000" w:themeColor="text1"/>
        </w:rPr>
        <w:t>działać stabilnie</w:t>
      </w:r>
      <w:r w:rsidR="009E19DE" w:rsidRPr="00374B0A">
        <w:rPr>
          <w:rFonts w:eastAsia="Calibri" w:cstheme="minorHAnsi"/>
          <w:color w:val="000000" w:themeColor="text1"/>
        </w:rPr>
        <w:t xml:space="preserve"> i </w:t>
      </w:r>
      <w:r w:rsidR="00367C7E" w:rsidRPr="00374B0A">
        <w:rPr>
          <w:rFonts w:eastAsia="Calibri" w:cstheme="minorHAnsi"/>
          <w:color w:val="000000" w:themeColor="text1"/>
        </w:rPr>
        <w:t>bezpiecznie</w:t>
      </w:r>
      <w:r w:rsidR="009E19DE" w:rsidRPr="00374B0A">
        <w:rPr>
          <w:rFonts w:eastAsia="Calibri" w:cstheme="minorHAnsi"/>
          <w:color w:val="000000" w:themeColor="text1"/>
        </w:rPr>
        <w:t xml:space="preserve">. </w:t>
      </w:r>
      <w:r w:rsidR="00A63DF2" w:rsidRPr="00374B0A">
        <w:rPr>
          <w:rFonts w:eastAsia="Calibri" w:cstheme="minorHAnsi"/>
          <w:color w:val="000000" w:themeColor="text1"/>
        </w:rPr>
        <w:t>Wykonawca w ramach realizacji Etapu 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>d</w:t>
      </w:r>
      <w:r w:rsidRPr="00374B0A">
        <w:rPr>
          <w:rFonts w:eastAsia="Calibri" w:cstheme="minorHAnsi"/>
          <w:color w:val="000000" w:themeColor="text1"/>
        </w:rPr>
        <w:t xml:space="preserve">okonuje </w:t>
      </w:r>
      <w:r w:rsidR="653A0C88" w:rsidRPr="00374B0A">
        <w:rPr>
          <w:rFonts w:eastAsia="Calibri" w:cstheme="minorHAnsi"/>
          <w:color w:val="000000" w:themeColor="text1"/>
        </w:rPr>
        <w:t xml:space="preserve">również </w:t>
      </w:r>
      <w:r w:rsidR="22B72B91" w:rsidRPr="00374B0A">
        <w:rPr>
          <w:rFonts w:eastAsia="Calibri" w:cstheme="minorHAnsi"/>
          <w:color w:val="000000" w:themeColor="text1"/>
        </w:rPr>
        <w:t>ur</w:t>
      </w:r>
      <w:r w:rsidRPr="00374B0A">
        <w:rPr>
          <w:rFonts w:eastAsia="Calibri" w:cstheme="minorHAnsi"/>
          <w:color w:val="000000" w:themeColor="text1"/>
        </w:rPr>
        <w:t>u</w:t>
      </w:r>
      <w:r w:rsidR="22B72B91" w:rsidRPr="00374B0A">
        <w:rPr>
          <w:rFonts w:eastAsia="Calibri" w:cstheme="minorHAnsi"/>
          <w:color w:val="000000" w:themeColor="text1"/>
        </w:rPr>
        <w:t>chomienia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67C7E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</w:t>
      </w:r>
      <w:r w:rsidR="00A63DF2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768469F" w14:textId="104C67F1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</w:t>
      </w:r>
      <w:r w:rsidR="00F55432" w:rsidRPr="00374B0A">
        <w:rPr>
          <w:rFonts w:eastAsia="Calibri" w:cstheme="minorHAnsi"/>
          <w:color w:val="000000" w:themeColor="text1"/>
        </w:rPr>
        <w:t>zi</w:t>
      </w:r>
      <w:r w:rsidRPr="00374B0A">
        <w:rPr>
          <w:rFonts w:eastAsia="Calibri" w:cstheme="minorHAnsi"/>
          <w:color w:val="000000" w:themeColor="text1"/>
        </w:rPr>
        <w:t xml:space="preserve"> prac</w:t>
      </w:r>
      <w:r w:rsidR="00F55432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 w Etapie II zgodnie z </w:t>
      </w:r>
      <w:r w:rsidR="009F656C" w:rsidRPr="00374B0A">
        <w:rPr>
          <w:rFonts w:eastAsia="Calibri" w:cstheme="minorHAnsi"/>
          <w:color w:val="000000" w:themeColor="text1"/>
        </w:rPr>
        <w:t xml:space="preserve">Harmonogramem Prac Etapu II, </w:t>
      </w:r>
      <w:r w:rsidRPr="00374B0A">
        <w:rPr>
          <w:rFonts w:eastAsia="Calibri" w:cstheme="minorHAnsi"/>
          <w:color w:val="000000" w:themeColor="text1"/>
        </w:rPr>
        <w:t xml:space="preserve">przedstawionym </w:t>
      </w:r>
      <w:r w:rsidR="009F656C" w:rsidRPr="00374B0A">
        <w:rPr>
          <w:rFonts w:eastAsia="Calibri" w:cstheme="minorHAnsi"/>
          <w:color w:val="000000" w:themeColor="text1"/>
        </w:rPr>
        <w:t>Zamawiającemu</w:t>
      </w:r>
      <w:r w:rsidR="003A3A8D" w:rsidRPr="00374B0A">
        <w:rPr>
          <w:rFonts w:eastAsia="Calibri" w:cstheme="minorHAnsi"/>
          <w:color w:val="000000" w:themeColor="text1"/>
        </w:rPr>
        <w:t>.</w:t>
      </w:r>
      <w:r w:rsidR="009F656C" w:rsidRPr="00374B0A">
        <w:rPr>
          <w:rFonts w:eastAsia="Calibri" w:cstheme="minorHAnsi"/>
          <w:color w:val="000000" w:themeColor="text1"/>
        </w:rPr>
        <w:t xml:space="preserve"> </w:t>
      </w:r>
    </w:p>
    <w:p w14:paraId="65868131" w14:textId="4B601F99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prace badawczo-rozwojowe w dowolnym przez siebie wybranym miejscu w </w:t>
      </w:r>
      <w:r w:rsidR="00E47587" w:rsidRPr="00374B0A">
        <w:rPr>
          <w:rFonts w:eastAsia="Calibri" w:cstheme="minorHAnsi"/>
          <w:color w:val="000000" w:themeColor="text1"/>
        </w:rPr>
        <w:t>Polsce</w:t>
      </w:r>
      <w:r w:rsidRPr="00374B0A">
        <w:rPr>
          <w:rFonts w:eastAsia="Calibri" w:cstheme="minorHAnsi"/>
          <w:color w:val="000000" w:themeColor="text1"/>
        </w:rPr>
        <w:t xml:space="preserve">, przy czym zobowiązany jest do </w:t>
      </w:r>
      <w:r w:rsidR="053DCFBD" w:rsidRPr="00374B0A">
        <w:rPr>
          <w:rFonts w:eastAsia="Calibri" w:cstheme="minorHAnsi"/>
          <w:color w:val="000000" w:themeColor="text1"/>
        </w:rPr>
        <w:t xml:space="preserve">wykonania </w:t>
      </w:r>
      <w:r w:rsidRPr="00374B0A">
        <w:rPr>
          <w:rFonts w:eastAsia="Calibri" w:cstheme="minorHAnsi"/>
          <w:color w:val="000000" w:themeColor="text1"/>
        </w:rPr>
        <w:t xml:space="preserve">Demonstratora </w:t>
      </w:r>
      <w:r w:rsidR="00E47587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 w </w:t>
      </w:r>
      <w:r w:rsidR="0CABF91A" w:rsidRPr="00374B0A">
        <w:rPr>
          <w:rFonts w:eastAsia="Calibri" w:cstheme="minorHAnsi"/>
          <w:color w:val="000000" w:themeColor="text1"/>
        </w:rPr>
        <w:t xml:space="preserve">lokalizacji wskazanej przez Zamawiającego, </w:t>
      </w:r>
      <w:r w:rsidR="0CF3AE59" w:rsidRPr="00374B0A">
        <w:rPr>
          <w:rFonts w:eastAsia="Calibri" w:cstheme="minorHAnsi"/>
          <w:color w:val="000000" w:themeColor="text1"/>
        </w:rPr>
        <w:t xml:space="preserve">odpowiedniej do tego </w:t>
      </w:r>
      <w:r w:rsidR="5E10188F" w:rsidRPr="00374B0A">
        <w:rPr>
          <w:rFonts w:eastAsia="Calibri" w:cstheme="minorHAnsi"/>
          <w:color w:val="000000" w:themeColor="text1"/>
        </w:rPr>
        <w:t>celu</w:t>
      </w:r>
      <w:r w:rsidR="304B308F" w:rsidRPr="00374B0A">
        <w:rPr>
          <w:rFonts w:eastAsia="Calibri" w:cstheme="minorHAnsi"/>
          <w:color w:val="000000" w:themeColor="text1"/>
        </w:rPr>
        <w:t>,</w:t>
      </w:r>
      <w:r w:rsidR="5E10188F" w:rsidRPr="00374B0A">
        <w:rPr>
          <w:rFonts w:eastAsia="Calibri" w:cstheme="minorHAnsi"/>
          <w:color w:val="000000" w:themeColor="text1"/>
        </w:rPr>
        <w:t xml:space="preserve"> </w:t>
      </w:r>
      <w:r w:rsidR="0CF3AE59" w:rsidRPr="00374B0A">
        <w:rPr>
          <w:rFonts w:eastAsia="Calibri" w:cstheme="minorHAnsi"/>
          <w:color w:val="000000" w:themeColor="text1"/>
        </w:rPr>
        <w:t>ze względu na bezpieczeństwo jego użytkowania i prawidłową pracę</w:t>
      </w:r>
      <w:r w:rsidR="00743E63" w:rsidRPr="00374B0A">
        <w:rPr>
          <w:rFonts w:eastAsia="Calibri" w:cstheme="minorHAnsi"/>
          <w:color w:val="000000" w:themeColor="text1"/>
        </w:rPr>
        <w:t xml:space="preserve"> lub zgodnie z decyzją Zamawiającego, zostanie przekazany do opracowania Demonstratora Systemu w Strumieniu „System”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114D448" w14:textId="25D01C45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380C5A64" w14:textId="12E56CFB" w:rsidR="006F7DC5" w:rsidRPr="00880455" w:rsidRDefault="00AB543D" w:rsidP="00DF59BD">
      <w:pPr>
        <w:pStyle w:val="Nagwek2"/>
        <w:spacing w:line="259" w:lineRule="auto"/>
      </w:pPr>
      <w:r w:rsidRPr="00880455">
        <w:t xml:space="preserve">Wyniki Prac </w:t>
      </w:r>
      <w:r w:rsidR="00A655CF" w:rsidRPr="00880455">
        <w:t xml:space="preserve">B+R </w:t>
      </w:r>
      <w:r w:rsidRPr="00880455">
        <w:t>Etapu II</w:t>
      </w:r>
    </w:p>
    <w:p w14:paraId="5F0BB2A2" w14:textId="1E06658B" w:rsidR="00AB543D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Etapu II, Wykonawca opracowuje obligatoryjne Wyniki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II, które przedstawia Zamawiającemu do oceny </w:t>
      </w:r>
      <w:r w:rsidR="00C03D6D" w:rsidRPr="00374B0A">
        <w:rPr>
          <w:rFonts w:eastAsia="Calibri" w:cstheme="minorHAnsi"/>
          <w:lang w:eastAsia="pl-PL" w:bidi="fa-IR"/>
        </w:rPr>
        <w:t>w terminie wskazanym w Tabeli 3.</w:t>
      </w:r>
      <w:r w:rsidRPr="00374B0A">
        <w:rPr>
          <w:rFonts w:eastAsia="Calibri" w:cstheme="minorHAnsi"/>
          <w:lang w:eastAsia="pl-PL" w:bidi="fa-IR"/>
        </w:rPr>
        <w:t xml:space="preserve"> Listę Wyników Prac</w:t>
      </w:r>
      <w:r w:rsidR="00B556AE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6F7DC5" w:rsidRPr="00374B0A">
        <w:rPr>
          <w:rFonts w:eastAsia="Calibri" w:cstheme="minorHAnsi"/>
          <w:lang w:eastAsia="pl-PL" w:bidi="fa-IR"/>
        </w:rPr>
        <w:t xml:space="preserve">Etapu II przedstawiono w </w:t>
      </w:r>
      <w:r w:rsidR="7F6FAD1A" w:rsidRPr="00374B0A">
        <w:rPr>
          <w:rFonts w:eastAsia="Calibri" w:cstheme="minorHAnsi"/>
          <w:lang w:eastAsia="pl-PL" w:bidi="fa-IR"/>
        </w:rPr>
        <w:t xml:space="preserve">Tabeli 3 </w:t>
      </w:r>
      <w:r w:rsidRPr="00374B0A">
        <w:rPr>
          <w:rFonts w:eastAsia="Calibri" w:cstheme="minorHAnsi"/>
          <w:lang w:eastAsia="pl-PL" w:bidi="fa-IR"/>
        </w:rPr>
        <w:t xml:space="preserve">poniżej. </w:t>
      </w:r>
    </w:p>
    <w:p w14:paraId="03397F97" w14:textId="18BFF45F" w:rsidR="00AB543D" w:rsidRPr="00374B0A" w:rsidRDefault="58DFBB71" w:rsidP="004344B5">
      <w:pPr>
        <w:pStyle w:val="Nagwek4"/>
      </w:pPr>
      <w:r w:rsidRPr="00374B0A">
        <w:t>Tabela 3. Wyniki Prac</w:t>
      </w:r>
      <w:r w:rsidR="00A655CF" w:rsidRPr="00374B0A">
        <w:t xml:space="preserve"> B+R</w:t>
      </w:r>
      <w:r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1299B977" w:rsidRPr="00374B0A" w14:paraId="33160481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3B73C42" w14:textId="40B66E10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2924DAF" w14:textId="3775E457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44D622A6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9984431" w14:textId="03F1B649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5FFF3F62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25C2F1A2" w14:textId="2A0ACB0E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1233DA91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</w:tr>
      <w:tr w:rsidR="1299B977" w:rsidRPr="00374B0A" w14:paraId="7D23B84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8A10D51" w14:textId="4C24A5A6" w:rsidR="5224734B" w:rsidRPr="00374B0A" w:rsidRDefault="0FE07F3C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3</w:t>
            </w:r>
            <w:r w:rsidR="1299B977"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2AEEBF9B" w:rsidRPr="00374B0A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A6DB" w14:textId="64962696" w:rsidR="1299B977" w:rsidRPr="00374B0A" w:rsidRDefault="62DF14B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>aterii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25E96" w14:textId="6987614F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32E5C36" w14:textId="5F3D5047" w:rsidR="1299B977" w:rsidRPr="00374B0A" w:rsidRDefault="55C84A9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aterii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spełniający </w:t>
            </w:r>
            <w:r w:rsidR="337A487F"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e zgodnie z Załącznikiem nr 1 do Regulaminu, zainstalowany w lokalizacji wskazanej przez Zamawiającego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przekazany do Strumienia „System”.</w:t>
            </w:r>
          </w:p>
          <w:p w14:paraId="17F1BD46" w14:textId="5F11590E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C7BE" w14:textId="64E5A2F0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1299B977" w:rsidRPr="00374B0A" w14:paraId="603B125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0D5F60B8" w14:textId="0C50E495" w:rsidR="490C6D5E" w:rsidRPr="00374B0A" w:rsidRDefault="7471114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</w:rPr>
              <w:t>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4C69" w14:textId="789C79B7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>techniczna</w:t>
            </w:r>
          </w:p>
          <w:p w14:paraId="7D3BB748" w14:textId="1F253C0D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Demonstratora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Baterii</w:t>
            </w:r>
          </w:p>
          <w:p w14:paraId="7ECD61B2" w14:textId="7C127099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7B96" w14:textId="5346502C" w:rsidR="007B6E58" w:rsidRPr="00374B0A" w:rsidRDefault="6329472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Demonstratora Baterii zawierająca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1CCED845" w14:textId="4BED4B2D" w:rsidR="005A4284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techniczno-ruchową</w:t>
            </w:r>
            <w:r w:rsidR="005A428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(DTR) Demonstratora Baterii</w:t>
            </w:r>
            <w:r w:rsidR="0017552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475AC541" w14:textId="60468D83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Baterii,</w:t>
            </w:r>
          </w:p>
          <w:p w14:paraId="0DAFC5E4" w14:textId="54CBE683" w:rsidR="00175524" w:rsidRPr="00374B0A" w:rsidRDefault="00175524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deklarację odnośnie efektywnej pojemności Demonstratora Baterii,</w:t>
            </w:r>
          </w:p>
          <w:p w14:paraId="004E3558" w14:textId="57BD7444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Baterii i wchodzących w jego skład Ogniw,</w:t>
            </w:r>
          </w:p>
          <w:p w14:paraId="53612591" w14:textId="662053B0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formacie DXF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50EB1926" w14:textId="7A05B641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i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08C749D3" w14:textId="57EA8DC8" w:rsidR="005566EF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Baterii i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(jeden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długości cyklu rozładowanie-ładowanie do 10h)</w:t>
            </w:r>
            <w:r w:rsidR="005566EF" w:rsidRPr="00374B0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C1F34A9" w14:textId="3403BEFC" w:rsidR="005566EF" w:rsidRPr="00374B0A" w:rsidRDefault="005566EF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 połączeń elektrycznych Ogniw galwanicznych wewnątrz Demonstratora Baterii,</w:t>
            </w:r>
          </w:p>
          <w:p w14:paraId="45CB7E51" w14:textId="419ADA1F" w:rsidR="005566EF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techniczną Ogniw galwanicznych zawierającą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co najmniej informacje na temat:</w:t>
            </w:r>
          </w:p>
          <w:p w14:paraId="470ED821" w14:textId="4DB8F391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krzywych ładowania-rozładowania,</w:t>
            </w:r>
          </w:p>
          <w:p w14:paraId="5F52FDCC" w14:textId="51DAB703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żywotności Ogniw galwanicznych (degradacji pojemności w funkcji liczby cykli),</w:t>
            </w:r>
          </w:p>
          <w:p w14:paraId="66309720" w14:textId="0948E07B" w:rsidR="007B6E58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temperatura pracy (ładowania i rozładowania).</w:t>
            </w:r>
          </w:p>
          <w:p w14:paraId="749A3819" w14:textId="77777777" w:rsidR="003A5A02" w:rsidRPr="00374B0A" w:rsidRDefault="003A5A02" w:rsidP="00412A4F">
            <w:pPr>
              <w:spacing w:line="259" w:lineRule="auto"/>
              <w:ind w:left="811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8EF55D4" w14:textId="03D37524" w:rsidR="4042084F" w:rsidRPr="00374B0A" w:rsidRDefault="4117EB7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przekazuje Zamawiającemu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jeden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egzemplarz Dokumentacji Demonstratora w wersji papierowej oraz jeden egzemplarz w wersji elektronicznej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formacie PDF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52E31023" w14:textId="31CCE221" w:rsidR="3AC2DEC7" w:rsidRPr="00374B0A" w:rsidRDefault="3AC2DEC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34DEFDC" w14:textId="20376E5E" w:rsidR="1299B977" w:rsidRPr="00374B0A" w:rsidRDefault="6208FA0C" w:rsidP="00412A4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</w:t>
            </w:r>
            <w:r w:rsidR="00F55432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2D21" w14:textId="793CC441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007D2182" w:rsidRPr="00374B0A" w14:paraId="4F57F378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EBC9795" w14:textId="4DE734C3" w:rsidR="007D2182" w:rsidRPr="00374B0A" w:rsidRDefault="00367C7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3.</w:t>
            </w:r>
            <w:r w:rsidR="00F55432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C6EA" w14:textId="62238E01" w:rsidR="007D2182" w:rsidRPr="00374B0A" w:rsidRDefault="4A7838A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 z realizacji Przedsięwzięcia</w:t>
            </w:r>
          </w:p>
          <w:p w14:paraId="0DE68ACD" w14:textId="443AE12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2441" w14:textId="3B73429D" w:rsidR="007D2182" w:rsidRPr="00374B0A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55E6A33A" w14:textId="340CB27A" w:rsidR="007D2182" w:rsidRPr="00374B0A" w:rsidRDefault="211BA273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Etapie </w:t>
            </w:r>
            <w:r w:rsidR="00FA134F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FA134F" w:rsidRPr="00374B0A" w:rsidDel="00FA134F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Etapie II,</w:t>
            </w:r>
          </w:p>
          <w:p w14:paraId="0648508B" w14:textId="5F818807" w:rsidR="007D2182" w:rsidRPr="00374B0A" w:rsidRDefault="58293057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Testów Demonstratora Baterii, ze wskazaniem czy Demonstrator Baterii osiągnął deklarowane przez Wykonawcę 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wartości Wymagań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Konkursow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76840357" w14:textId="4AF10F56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Baterii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2F21CEF9" w14:textId="5421758F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A7CC03" w14:textId="77777777" w:rsidR="007D2182" w:rsidRPr="00374B0A" w:rsidRDefault="007D2182" w:rsidP="00DF59BD">
            <w:pPr>
              <w:pStyle w:val="Akapitzlist"/>
              <w:spacing w:line="259" w:lineRule="auto"/>
              <w:ind w:left="360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</w:p>
          <w:p w14:paraId="2CF56B57" w14:textId="1060E926" w:rsidR="007D2182" w:rsidRPr="00374B0A" w:rsidRDefault="211BA27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egzemplarzach.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C4C8" w14:textId="167EA67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II</w:t>
            </w:r>
          </w:p>
        </w:tc>
      </w:tr>
      <w:tr w:rsidR="006C158D" w:rsidRPr="00374B0A" w14:paraId="2583C8BC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7C503076" w14:textId="7FF8AB22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1C13" w14:textId="2E7A785D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Opracowanie </w:t>
            </w:r>
            <w:r w:rsidRPr="00374B0A">
              <w:rPr>
                <w:rFonts w:asciiTheme="minorHAnsi" w:hAnsiTheme="minorHAnsi" w:cstheme="minorHAnsi"/>
              </w:rPr>
              <w:t xml:space="preserve">planów budowy zakładu produkcyjnego 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050C" w14:textId="77777777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Opracowanie zawierające co najmniej:</w:t>
            </w:r>
          </w:p>
          <w:p w14:paraId="74B8B731" w14:textId="26675A4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budowy zakładu produkcyjnego Ogniw galwanicznych,</w:t>
            </w:r>
          </w:p>
          <w:p w14:paraId="377641D8" w14:textId="77777777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biznesowy rozwoju i komercjalizacji Technologii Ogniw galwanicznych z uwzględnieniem: klienta prywatnego, biznesowego i dużej energetyki,</w:t>
            </w:r>
          </w:p>
          <w:p w14:paraId="26BD67B5" w14:textId="2244118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Opcjonalnie - listy intencyjne dotyczące ww. planów, </w:t>
            </w:r>
          </w:p>
          <w:p w14:paraId="2121CC76" w14:textId="138C66A6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finasowania realizacji ww. planów jak powyżej; w tym opcjonalnie listy intencyjne, umowy itp.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9041" w14:textId="407438D2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 B+R Etapu II</w:t>
            </w:r>
          </w:p>
        </w:tc>
      </w:tr>
    </w:tbl>
    <w:p w14:paraId="5ED0D195" w14:textId="7EFB7C8F" w:rsidR="00AB543D" w:rsidRPr="00374B0A" w:rsidRDefault="00AB543D" w:rsidP="00DF59BD">
      <w:pPr>
        <w:spacing w:after="0"/>
        <w:rPr>
          <w:rFonts w:cstheme="minorHAnsi"/>
        </w:rPr>
      </w:pPr>
    </w:p>
    <w:p w14:paraId="335B2CF1" w14:textId="03ADDE93" w:rsidR="23121D7C" w:rsidRPr="00374B0A" w:rsidRDefault="23121D7C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Wyniki Prac </w:t>
      </w:r>
      <w:r w:rsidR="00B556AE" w:rsidRPr="00374B0A">
        <w:rPr>
          <w:rFonts w:eastAsia="Calibri" w:cstheme="minorHAnsi"/>
          <w:color w:val="000000" w:themeColor="text1"/>
        </w:rPr>
        <w:t xml:space="preserve">B+R </w:t>
      </w:r>
      <w:r w:rsidRPr="00374B0A">
        <w:rPr>
          <w:rFonts w:eastAsia="Calibri" w:cstheme="minorHAnsi"/>
          <w:color w:val="000000" w:themeColor="text1"/>
        </w:rPr>
        <w:t>Etapu</w:t>
      </w:r>
      <w:r w:rsidR="00B556AE" w:rsidRPr="00374B0A">
        <w:rPr>
          <w:rFonts w:eastAsia="Calibri" w:cstheme="minorHAnsi"/>
          <w:color w:val="000000" w:themeColor="text1"/>
        </w:rPr>
        <w:t xml:space="preserve"> II</w:t>
      </w:r>
      <w:r w:rsidRPr="00374B0A">
        <w:rPr>
          <w:rFonts w:eastAsia="Calibri" w:cstheme="minorHAnsi"/>
          <w:color w:val="000000" w:themeColor="text1"/>
        </w:rPr>
        <w:t xml:space="preserve"> przedstawione przez Wykonawcę zostaną </w:t>
      </w:r>
      <w:r w:rsidR="00BF6ABB" w:rsidRPr="00374B0A">
        <w:rPr>
          <w:rFonts w:eastAsia="Calibri" w:cstheme="minorHAnsi"/>
          <w:color w:val="000000" w:themeColor="text1"/>
        </w:rPr>
        <w:t>ocenione</w:t>
      </w:r>
      <w:r w:rsidRPr="00374B0A">
        <w:rPr>
          <w:rFonts w:eastAsia="Calibri" w:cstheme="minorHAnsi"/>
          <w:color w:val="000000" w:themeColor="text1"/>
        </w:rPr>
        <w:t xml:space="preserve"> przez Zamawiającego </w:t>
      </w:r>
      <w:r w:rsidR="00627B73" w:rsidRPr="00374B0A">
        <w:rPr>
          <w:rFonts w:eastAsia="Calibri" w:cstheme="minorHAnsi"/>
          <w:color w:val="000000" w:themeColor="text1"/>
        </w:rPr>
        <w:t>zgodnie z rozdziałem 3.5</w:t>
      </w:r>
      <w:r w:rsidR="00F00902" w:rsidRPr="00374B0A">
        <w:rPr>
          <w:rFonts w:eastAsia="Calibri" w:cstheme="minorHAnsi"/>
          <w:color w:val="000000" w:themeColor="text1"/>
        </w:rPr>
        <w:t xml:space="preserve">. poniżej, </w:t>
      </w:r>
      <w:r w:rsidRPr="00374B0A">
        <w:rPr>
          <w:rFonts w:eastAsia="Calibri" w:cstheme="minorHAnsi"/>
          <w:color w:val="000000" w:themeColor="text1"/>
        </w:rPr>
        <w:t xml:space="preserve">w zakresie </w:t>
      </w:r>
      <w:r w:rsidR="00BF6ABB" w:rsidRPr="00374B0A">
        <w:rPr>
          <w:rFonts w:eastAsia="Calibri" w:cstheme="minorHAnsi"/>
          <w:color w:val="000000" w:themeColor="text1"/>
        </w:rPr>
        <w:t>s</w:t>
      </w:r>
      <w:r w:rsidRPr="00374B0A">
        <w:rPr>
          <w:rFonts w:eastAsia="Calibri" w:cstheme="minorHAnsi"/>
          <w:color w:val="000000" w:themeColor="text1"/>
        </w:rPr>
        <w:t xml:space="preserve">pełnienia Wymagań </w:t>
      </w:r>
      <w:r w:rsidR="00BF6ABB" w:rsidRPr="00374B0A">
        <w:rPr>
          <w:rFonts w:eastAsia="Calibri" w:cstheme="minorHAnsi"/>
          <w:color w:val="000000" w:themeColor="text1"/>
        </w:rPr>
        <w:t xml:space="preserve">wskazanych </w:t>
      </w:r>
      <w:r w:rsidRPr="00374B0A">
        <w:rPr>
          <w:rFonts w:eastAsia="Calibri" w:cstheme="minorHAnsi"/>
          <w:color w:val="000000" w:themeColor="text1"/>
        </w:rPr>
        <w:t>w załącz</w:t>
      </w:r>
      <w:r w:rsidR="00BF6ABB" w:rsidRPr="00374B0A">
        <w:rPr>
          <w:rFonts w:eastAsia="Calibri" w:cstheme="minorHAnsi"/>
          <w:color w:val="000000" w:themeColor="text1"/>
        </w:rPr>
        <w:t>nikach</w:t>
      </w:r>
      <w:r w:rsidRPr="00374B0A">
        <w:rPr>
          <w:rFonts w:eastAsia="Calibri" w:cstheme="minorHAnsi"/>
          <w:color w:val="000000" w:themeColor="text1"/>
        </w:rPr>
        <w:t xml:space="preserve"> do Umowy i Regulaminu</w:t>
      </w:r>
      <w:r w:rsidR="00BF6A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 szczególności w Załączniku nr 1 do Regulaminu. </w:t>
      </w:r>
    </w:p>
    <w:p w14:paraId="450628AA" w14:textId="424A3BF5" w:rsidR="00BA02F2" w:rsidRPr="00880455" w:rsidRDefault="00D45E95" w:rsidP="008A1E6E">
      <w:pPr>
        <w:numPr>
          <w:ilvl w:val="1"/>
          <w:numId w:val="10"/>
        </w:numPr>
        <w:spacing w:before="240" w:after="120"/>
        <w:ind w:left="573" w:hanging="431"/>
        <w:jc w:val="both"/>
        <w:rPr>
          <w:rFonts w:eastAsiaTheme="minorEastAsia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O</w:t>
      </w:r>
      <w:r w:rsidR="14A9EDD1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dbiór Demonstratora </w:t>
      </w:r>
      <w:r w:rsidR="00203067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Baterii</w:t>
      </w:r>
      <w:r w:rsidR="74E50EA0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i Ocena Wyników Prac</w:t>
      </w:r>
      <w:r w:rsidR="00B556AE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B+R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Etapu II</w:t>
      </w:r>
    </w:p>
    <w:p w14:paraId="688F6265" w14:textId="79E2840D" w:rsidR="3F3E38B5" w:rsidRPr="00374B0A" w:rsidRDefault="14A9EDD1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</w:t>
      </w:r>
      <w:r w:rsidR="00D45E95" w:rsidRPr="00374B0A">
        <w:rPr>
          <w:rFonts w:eastAsia="Calibri" w:cstheme="minorHAnsi"/>
          <w:color w:val="000000" w:themeColor="text1"/>
        </w:rPr>
        <w:t xml:space="preserve">Odbioru </w:t>
      </w:r>
      <w:r w:rsidR="605F7E95" w:rsidRPr="00374B0A">
        <w:rPr>
          <w:rFonts w:eastAsia="Calibri" w:cstheme="minorHAnsi"/>
          <w:color w:val="000000" w:themeColor="text1"/>
        </w:rPr>
        <w:t xml:space="preserve">Demonstratora Baterii </w:t>
      </w:r>
      <w:r w:rsidRPr="00374B0A">
        <w:rPr>
          <w:rFonts w:eastAsia="Calibri" w:cstheme="minorHAnsi"/>
          <w:color w:val="000000" w:themeColor="text1"/>
        </w:rPr>
        <w:t>Zamawiający</w:t>
      </w:r>
      <w:r w:rsidR="00D45E95" w:rsidRPr="00374B0A">
        <w:rPr>
          <w:rFonts w:eastAsia="Calibri" w:cstheme="minorHAnsi"/>
          <w:color w:val="000000" w:themeColor="text1"/>
        </w:rPr>
        <w:t>,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Fonts w:eastAsia="Calibri" w:cstheme="minorHAnsi"/>
          <w:color w:val="000000" w:themeColor="text1"/>
        </w:rPr>
        <w:t xml:space="preserve">zarówno w przypadku, jeśli </w:t>
      </w:r>
      <w:r w:rsidR="00C31A20" w:rsidRPr="00374B0A">
        <w:rPr>
          <w:rFonts w:eastAsia="Calibri" w:cstheme="minorHAnsi"/>
          <w:color w:val="000000" w:themeColor="text1"/>
        </w:rPr>
        <w:t xml:space="preserve">Demonstrator Baterii zostanie przekazany do opracowania Demonstratora Systemu w Strumieniu „System”, </w:t>
      </w:r>
      <w:r w:rsidR="00D45E95" w:rsidRPr="00374B0A">
        <w:rPr>
          <w:rFonts w:eastAsia="Calibri" w:cstheme="minorHAnsi"/>
          <w:color w:val="000000" w:themeColor="text1"/>
        </w:rPr>
        <w:t xml:space="preserve">jak i przypadku, jeśli </w:t>
      </w:r>
      <w:r w:rsidR="00C31A20" w:rsidRPr="00374B0A">
        <w:rPr>
          <w:rFonts w:eastAsia="Calibri" w:cstheme="minorHAnsi"/>
          <w:color w:val="000000" w:themeColor="text1"/>
        </w:rPr>
        <w:t>ww. sytuacja nie będzie mieć miejsca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, </w:t>
      </w:r>
      <w:r w:rsidR="605F7E95" w:rsidRPr="00374B0A">
        <w:rPr>
          <w:rFonts w:eastAsia="Calibri" w:cstheme="minorHAnsi"/>
          <w:color w:val="000000" w:themeColor="text1"/>
        </w:rPr>
        <w:t>z</w:t>
      </w:r>
      <w:r w:rsidR="31508B76" w:rsidRPr="00374B0A">
        <w:rPr>
          <w:rFonts w:eastAsia="Calibri" w:cstheme="minorHAnsi"/>
          <w:color w:val="000000" w:themeColor="text1"/>
        </w:rPr>
        <w:t>w</w:t>
      </w:r>
      <w:r w:rsidR="71C478B5" w:rsidRPr="00374B0A">
        <w:rPr>
          <w:rFonts w:eastAsia="Calibri" w:cstheme="minorHAnsi"/>
          <w:color w:val="000000" w:themeColor="text1"/>
        </w:rPr>
        <w:t>eryfikuje</w:t>
      </w:r>
      <w:r w:rsidR="00D45E95" w:rsidRPr="00374B0A">
        <w:rPr>
          <w:rFonts w:eastAsia="Calibri" w:cstheme="minorHAnsi"/>
          <w:color w:val="000000" w:themeColor="text1"/>
        </w:rPr>
        <w:t xml:space="preserve"> na podstawie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Dokumentacji Technicznej Demonstratora Baterii </w:t>
      </w:r>
      <w:r w:rsidR="71C478B5" w:rsidRPr="00374B0A">
        <w:rPr>
          <w:rFonts w:eastAsia="Calibri" w:cstheme="minorHAnsi"/>
          <w:color w:val="000000" w:themeColor="text1"/>
        </w:rPr>
        <w:t>czy</w:t>
      </w:r>
      <w:r w:rsidR="00D45E95" w:rsidRPr="00374B0A">
        <w:rPr>
          <w:rFonts w:eastAsia="Calibri" w:cstheme="minorHAnsi"/>
          <w:color w:val="000000" w:themeColor="text1"/>
        </w:rPr>
        <w:t xml:space="preserve"> Demonstrator Baterii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spełnia Wymagania Obligatoryjne nr 2.1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-2.4 oraz 2.7</w:t>
      </w:r>
      <w:r w:rsidR="000F45B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-2.12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wskazane w Załączniku nr 1 do Regulaminu</w:t>
      </w:r>
      <w:r w:rsidR="6D9745A7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sprawdza spełnienie Wymagania Obligatoryjnego nr 2.5 „Pojemność Baterii” przez Demonstrator Baterii weryfikując liczbę Ogniw galwanicznych zastosowanych w Demonstratorze Baterii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spełnienie Wymagania Obligatoryjnego nr 2.6 „Moc Baterii” poprzez podłączenie do</w:t>
      </w:r>
      <w:r w:rsidR="663017B6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odpowiednich przyrządów pomiarowych.</w:t>
      </w:r>
      <w:r w:rsidR="72D3759E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Dodatkowo Zamawiający sprawdzi kompletność Demonstratora Baterii tj. czy w Demonstratorze zawarto wszystkie elementy wymagane zgodnie z Załącznikiem nr 1 do Regulaminu.</w:t>
      </w:r>
    </w:p>
    <w:p w14:paraId="0D05F03A" w14:textId="47A115A5" w:rsidR="1299B977" w:rsidRPr="00374B0A" w:rsidRDefault="00FF724B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przypadku, gdy Demonstrator Baterii został wykonany zgodnie z ww. wymaganiami, Zamawiający dokonuje jego od</w:t>
      </w:r>
      <w:r w:rsidR="14463EBE" w:rsidRPr="00374B0A">
        <w:rPr>
          <w:rFonts w:eastAsia="Calibri" w:cstheme="minorHAnsi"/>
          <w:color w:val="000000" w:themeColor="text1"/>
        </w:rPr>
        <w:t>bior</w:t>
      </w:r>
      <w:r w:rsidRPr="00374B0A">
        <w:rPr>
          <w:rFonts w:eastAsia="Calibri" w:cstheme="minorHAnsi"/>
          <w:color w:val="000000" w:themeColor="text1"/>
        </w:rPr>
        <w:t>u</w:t>
      </w:r>
      <w:r w:rsidR="0061690B" w:rsidRPr="00374B0A">
        <w:rPr>
          <w:rFonts w:eastAsia="Calibri" w:cstheme="minorHAnsi"/>
          <w:color w:val="000000" w:themeColor="text1"/>
        </w:rPr>
        <w:t xml:space="preserve"> końcow</w:t>
      </w:r>
      <w:r w:rsidRPr="00374B0A">
        <w:rPr>
          <w:rFonts w:eastAsia="Calibri" w:cstheme="minorHAnsi"/>
          <w:color w:val="000000" w:themeColor="text1"/>
        </w:rPr>
        <w:t>ego</w:t>
      </w:r>
      <w:r w:rsidR="00FF7358" w:rsidRPr="00374B0A">
        <w:rPr>
          <w:rFonts w:eastAsia="Calibri" w:cstheme="minorHAnsi"/>
          <w:color w:val="000000" w:themeColor="text1"/>
        </w:rPr>
        <w:t>, w ramach Odbioru Etapu 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5DC6EBE5" w14:textId="5B7E82F2" w:rsidR="00942CE9" w:rsidRPr="00374B0A" w:rsidRDefault="4A18C238" w:rsidP="004344B5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>W trakcie Oceny Wyników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II, Zamawiający na zasadach wskazanych w Załączniku nr 5 do Regulaminu dokona weryfikacji, </w:t>
      </w:r>
      <w:r w:rsidRPr="00374B0A">
        <w:rPr>
          <w:rFonts w:eastAsia="Calibri" w:cstheme="minorHAnsi"/>
          <w:lang w:eastAsia="pl-PL"/>
        </w:rPr>
        <w:t>czy Wykonawca złożył wszystkie wymagane zgodne z Tabelą nr 3 Wyniki Prac</w:t>
      </w:r>
      <w:r w:rsidR="00B556AE" w:rsidRPr="00374B0A">
        <w:rPr>
          <w:rFonts w:eastAsia="Calibri" w:cstheme="minorHAnsi"/>
          <w:lang w:eastAsia="pl-PL"/>
        </w:rPr>
        <w:t xml:space="preserve"> B+R</w:t>
      </w:r>
      <w:r w:rsidRPr="00374B0A">
        <w:rPr>
          <w:rFonts w:eastAsia="Calibri" w:cstheme="minorHAnsi"/>
          <w:lang w:eastAsia="pl-PL"/>
        </w:rPr>
        <w:t xml:space="preserve"> Etapu II oraz czy Demonstratora Baterii przeszedł Odbiór. </w:t>
      </w:r>
    </w:p>
    <w:p w14:paraId="121187CD" w14:textId="6109BD99" w:rsidR="00505696" w:rsidRPr="00374B0A" w:rsidRDefault="00505696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lastRenderedPageBreak/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trumień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 xml:space="preserve"> 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„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ystem”</w:t>
      </w:r>
    </w:p>
    <w:p w14:paraId="5027171A" w14:textId="21FE94C5" w:rsidR="00505696" w:rsidRPr="00880455" w:rsidRDefault="00505696" w:rsidP="00DF59BD">
      <w:pPr>
        <w:pStyle w:val="Nagwek1"/>
        <w:spacing w:line="259" w:lineRule="auto"/>
      </w:pPr>
      <w:r w:rsidRPr="00880455">
        <w:t xml:space="preserve">Informacje ogólne dla </w:t>
      </w:r>
      <w:r w:rsidR="00A655CF" w:rsidRPr="00880455">
        <w:t>S</w:t>
      </w:r>
      <w:r w:rsidRPr="00880455">
        <w:t>trumienia „System”</w:t>
      </w:r>
    </w:p>
    <w:p w14:paraId="5FA65A87" w14:textId="7B8D1800" w:rsidR="00505696" w:rsidRPr="00374B0A" w:rsidRDefault="00612AD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badawczo-rozwojowych Wykonawców dopuszczonych do realizacji Przedsięwzięcia w ramach Strumienia „System” </w:t>
      </w:r>
      <w:r w:rsidR="00505696" w:rsidRPr="00374B0A">
        <w:rPr>
          <w:rFonts w:eastAsia="Calibri" w:cstheme="minorHAnsi"/>
          <w:color w:val="000000" w:themeColor="text1"/>
        </w:rPr>
        <w:t xml:space="preserve">jest opracowanie </w:t>
      </w:r>
      <w:r w:rsidRPr="00374B0A">
        <w:rPr>
          <w:rFonts w:eastAsia="Calibri" w:cstheme="minorHAnsi"/>
          <w:color w:val="000000" w:themeColor="text1"/>
        </w:rPr>
        <w:t>Systemu Magazynowania Energii</w:t>
      </w:r>
      <w:r w:rsidR="00505696" w:rsidRPr="00374B0A">
        <w:rPr>
          <w:rFonts w:eastAsia="Calibri" w:cstheme="minorHAnsi"/>
          <w:color w:val="000000" w:themeColor="text1"/>
        </w:rPr>
        <w:t>, zgodn</w:t>
      </w:r>
      <w:r w:rsidRPr="00374B0A">
        <w:rPr>
          <w:rFonts w:eastAsia="Calibri" w:cstheme="minorHAnsi"/>
          <w:color w:val="000000" w:themeColor="text1"/>
        </w:rPr>
        <w:t xml:space="preserve">ie Wymaganiami przedstawionymi w </w:t>
      </w:r>
      <w:r w:rsidR="00505696" w:rsidRPr="00374B0A">
        <w:rPr>
          <w:rFonts w:eastAsia="Calibri" w:cstheme="minorHAnsi"/>
          <w:color w:val="000000" w:themeColor="text1"/>
        </w:rPr>
        <w:t>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00505696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0BEBD08D" w14:textId="059E5DAB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Realizacja Prac B+R w ramach Przedsięwzięcia rozpoczyna się wraz z podpisaniem Umów pomiędzy</w:t>
      </w:r>
      <w:r w:rsidR="007617EE" w:rsidRPr="00374B0A">
        <w:rPr>
          <w:rFonts w:eastAsia="Calibri" w:cstheme="minorHAnsi"/>
          <w:color w:val="000000" w:themeColor="text1"/>
        </w:rPr>
        <w:t xml:space="preserve"> Wykonawcami </w:t>
      </w:r>
      <w:r w:rsidRPr="00374B0A">
        <w:rPr>
          <w:rFonts w:eastAsia="Calibri" w:cstheme="minorHAnsi"/>
          <w:color w:val="000000" w:themeColor="text1"/>
        </w:rPr>
        <w:t xml:space="preserve">wybranymi w ramach przeprowadzonego naboru a Zamawiającym. </w:t>
      </w:r>
    </w:p>
    <w:p w14:paraId="70AC6D16" w14:textId="277C16C1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Realizacja Przedsięwzięcia</w:t>
      </w:r>
      <w:r w:rsidR="007617EE" w:rsidRPr="00374B0A">
        <w:rPr>
          <w:rFonts w:eastAsia="Calibri" w:cstheme="minorHAnsi"/>
          <w:lang w:eastAsia="pl-PL" w:bidi="fa-IR"/>
        </w:rPr>
        <w:t xml:space="preserve"> dla Strumienia „System”</w:t>
      </w:r>
      <w:r w:rsidRPr="00374B0A">
        <w:rPr>
          <w:rFonts w:eastAsia="Calibri" w:cstheme="minorHAnsi"/>
          <w:lang w:eastAsia="pl-PL" w:bidi="fa-IR"/>
        </w:rPr>
        <w:t xml:space="preserve"> będzie przebiegała zgodnie z następującymi po sobie etapami:</w:t>
      </w:r>
    </w:p>
    <w:p w14:paraId="21E1EA38" w14:textId="33569506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</w:t>
      </w:r>
      <w:r w:rsidR="00612AD9" w:rsidRPr="00374B0A">
        <w:rPr>
          <w:rFonts w:eastAsia="Calibri" w:cstheme="minorHAnsi"/>
          <w:lang w:eastAsia="pl-PL" w:bidi="fa-IR"/>
        </w:rPr>
        <w:t>w ramach którego Wykonawcy będą prowadzić Prace B+R w </w:t>
      </w:r>
      <w:r w:rsidR="00036B52" w:rsidRPr="00374B0A">
        <w:rPr>
          <w:rFonts w:eastAsia="Calibri" w:cstheme="minorHAnsi"/>
          <w:lang w:eastAsia="pl-PL" w:bidi="fa-IR"/>
        </w:rPr>
        <w:t>celu</w:t>
      </w:r>
      <w:r w:rsidR="00612AD9" w:rsidRPr="00374B0A">
        <w:rPr>
          <w:rFonts w:eastAsia="Calibri" w:cstheme="minorHAnsi"/>
          <w:lang w:eastAsia="pl-PL" w:bidi="fa-IR"/>
        </w:rPr>
        <w:t xml:space="preserve"> opracowania Wyników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="00612AD9" w:rsidRPr="00374B0A">
        <w:rPr>
          <w:rFonts w:eastAsia="Calibri" w:cstheme="minorHAnsi"/>
          <w:lang w:eastAsia="pl-PL" w:bidi="fa-IR"/>
        </w:rPr>
        <w:t xml:space="preserve">Etapu I, w szczególności </w:t>
      </w:r>
      <w:r w:rsidRPr="00374B0A">
        <w:rPr>
          <w:rFonts w:eastAsia="Calibri" w:cstheme="minorHAnsi"/>
          <w:lang w:eastAsia="pl-PL" w:bidi="fa-IR"/>
        </w:rPr>
        <w:t xml:space="preserve">Prototypu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 xml:space="preserve">.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Opracowany w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ramach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E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tapu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I Prototyp Systemu Magazynowania Energii zostanie poddany</w:t>
      </w:r>
      <w:r w:rsidR="2CEE6CAE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przez Zamawiającego 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Testom Prototypu Systemu mającym na celu potwierdzenie osiągnięcia deklarowanych przez Wykonawcę Parametrów Konkursowych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. </w:t>
      </w:r>
      <w:r w:rsidRPr="00374B0A">
        <w:rPr>
          <w:rFonts w:eastAsia="Calibri" w:cstheme="minorHAnsi"/>
          <w:lang w:eastAsia="pl-PL" w:bidi="fa-IR"/>
        </w:rPr>
        <w:t xml:space="preserve">Po zakończeniu </w:t>
      </w:r>
      <w:r w:rsidR="00612AD9" w:rsidRPr="00374B0A">
        <w:rPr>
          <w:rFonts w:eastAsia="Calibri" w:cstheme="minorHAnsi"/>
          <w:lang w:eastAsia="pl-PL" w:bidi="fa-IR"/>
        </w:rPr>
        <w:t>Testów Prototypu Systemu</w:t>
      </w:r>
      <w:r w:rsidRPr="00374B0A">
        <w:rPr>
          <w:rFonts w:eastAsia="Calibri" w:cstheme="minorHAnsi"/>
          <w:lang w:eastAsia="pl-PL" w:bidi="fa-IR"/>
        </w:rPr>
        <w:t xml:space="preserve">, Zamawiający dokona Oceny </w:t>
      </w:r>
      <w:r w:rsidR="00612AD9" w:rsidRPr="00374B0A">
        <w:rPr>
          <w:rFonts w:eastAsia="Calibri" w:cstheme="minorHAnsi"/>
          <w:lang w:eastAsia="pl-PL" w:bidi="fa-IR"/>
        </w:rPr>
        <w:t>W</w:t>
      </w:r>
      <w:r w:rsidRPr="00374B0A">
        <w:rPr>
          <w:rFonts w:eastAsia="Calibri" w:cstheme="minorHAnsi"/>
          <w:lang w:eastAsia="pl-PL" w:bidi="fa-IR"/>
        </w:rPr>
        <w:t xml:space="preserve">yników </w:t>
      </w:r>
      <w:r w:rsidR="00612AD9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</w:t>
      </w:r>
      <w:r w:rsidR="00612AD9" w:rsidRPr="00374B0A">
        <w:rPr>
          <w:rFonts w:eastAsia="Calibri" w:cstheme="minorHAnsi"/>
          <w:lang w:eastAsia="pl-PL" w:bidi="fa-IR"/>
        </w:rPr>
        <w:t>u</w:t>
      </w:r>
      <w:r w:rsidRPr="00374B0A">
        <w:rPr>
          <w:rFonts w:eastAsia="Calibri" w:cstheme="minorHAnsi"/>
          <w:lang w:eastAsia="pl-PL" w:bidi="fa-IR"/>
        </w:rPr>
        <w:t xml:space="preserve"> I. </w:t>
      </w:r>
    </w:p>
    <w:p w14:paraId="72E31851" w14:textId="18517F08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II – w ramach którego Wykonawca wybrany w ramach </w:t>
      </w:r>
      <w:r w:rsidR="00612AD9" w:rsidRPr="00374B0A">
        <w:rPr>
          <w:rFonts w:eastAsia="Calibri" w:cstheme="minorHAnsi"/>
          <w:lang w:eastAsia="pl-PL" w:bidi="fa-IR"/>
        </w:rPr>
        <w:t>S</w:t>
      </w:r>
      <w:r w:rsidRPr="00374B0A">
        <w:rPr>
          <w:rFonts w:eastAsia="Calibri" w:cstheme="minorHAnsi"/>
          <w:lang w:eastAsia="pl-PL" w:bidi="fa-IR"/>
        </w:rPr>
        <w:t xml:space="preserve">elekcji </w:t>
      </w:r>
      <w:r w:rsidR="00612AD9" w:rsidRPr="00374B0A">
        <w:rPr>
          <w:rFonts w:eastAsia="Calibri" w:cstheme="minorHAnsi"/>
          <w:lang w:eastAsia="pl-PL" w:bidi="fa-IR"/>
        </w:rPr>
        <w:t>prowadzi dalsze prace badawczo-rozwojowe nad Systemem, którego działanie demonstruje poprzez</w:t>
      </w:r>
      <w:r w:rsidRPr="00374B0A">
        <w:rPr>
          <w:rFonts w:eastAsia="Calibri" w:cstheme="minorHAnsi"/>
          <w:lang w:eastAsia="pl-PL" w:bidi="fa-IR"/>
        </w:rPr>
        <w:t xml:space="preserve"> Demonstrator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>, składając</w:t>
      </w:r>
      <w:r w:rsidR="16B0DC2B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się </w:t>
      </w:r>
      <w:r w:rsidR="006418A1" w:rsidRPr="00374B0A">
        <w:rPr>
          <w:rFonts w:eastAsia="Calibri" w:cstheme="minorHAnsi"/>
          <w:lang w:eastAsia="pl-PL" w:bidi="fa-IR"/>
        </w:rPr>
        <w:t>w szczególności z Urządzenia</w:t>
      </w:r>
      <w:r w:rsidR="00C31A20" w:rsidRPr="00374B0A">
        <w:rPr>
          <w:rFonts w:eastAsia="Calibri" w:cstheme="minorHAnsi"/>
          <w:lang w:eastAsia="pl-PL" w:bidi="fa-IR"/>
        </w:rPr>
        <w:t xml:space="preserve"> Centralnego</w:t>
      </w:r>
      <w:r w:rsidR="006418A1" w:rsidRPr="00374B0A">
        <w:rPr>
          <w:rFonts w:eastAsia="Calibri" w:cstheme="minorHAnsi"/>
          <w:lang w:eastAsia="pl-PL" w:bidi="fa-IR"/>
        </w:rPr>
        <w:t xml:space="preserve">, </w:t>
      </w:r>
      <w:r w:rsidR="007617EE" w:rsidRPr="00374B0A">
        <w:rPr>
          <w:rFonts w:eastAsia="Calibri" w:cstheme="minorHAnsi"/>
          <w:lang w:eastAsia="pl-PL" w:bidi="fa-IR"/>
        </w:rPr>
        <w:t>B</w:t>
      </w:r>
      <w:r w:rsidR="006418A1" w:rsidRPr="00374B0A">
        <w:rPr>
          <w:rFonts w:eastAsia="Calibri" w:cstheme="minorHAnsi"/>
          <w:lang w:eastAsia="pl-PL" w:bidi="fa-IR"/>
        </w:rPr>
        <w:t>aterii</w:t>
      </w:r>
      <w:r w:rsidR="007617EE" w:rsidRPr="00374B0A">
        <w:rPr>
          <w:rFonts w:eastAsia="Calibri" w:cstheme="minorHAnsi"/>
          <w:lang w:eastAsia="pl-PL" w:bidi="fa-IR"/>
        </w:rPr>
        <w:t xml:space="preserve"> S</w:t>
      </w:r>
      <w:r w:rsidR="009F77A5" w:rsidRPr="00374B0A">
        <w:rPr>
          <w:rFonts w:eastAsia="Calibri" w:cstheme="minorHAnsi"/>
          <w:lang w:eastAsia="pl-PL" w:bidi="fa-IR"/>
        </w:rPr>
        <w:t>ystemowej</w:t>
      </w:r>
      <w:r w:rsidR="006418A1" w:rsidRPr="00374B0A">
        <w:rPr>
          <w:rFonts w:eastAsia="Calibri" w:cstheme="minorHAnsi"/>
          <w:lang w:eastAsia="pl-PL" w:bidi="fa-IR"/>
        </w:rPr>
        <w:t>,</w:t>
      </w:r>
      <w:r w:rsidRPr="00374B0A">
        <w:rPr>
          <w:rFonts w:eastAsia="Calibri" w:cstheme="minorHAnsi"/>
          <w:lang w:eastAsia="pl-PL" w:bidi="fa-IR"/>
        </w:rPr>
        <w:t xml:space="preserve"> odpowiednich obudów oraz złączy.</w:t>
      </w:r>
      <w:r w:rsidR="1B16A997" w:rsidRPr="00374B0A">
        <w:rPr>
          <w:rFonts w:eastAsia="Calibri" w:cstheme="minorHAnsi"/>
          <w:lang w:eastAsia="pl-PL" w:bidi="fa-IR"/>
        </w:rPr>
        <w:t xml:space="preserve"> </w:t>
      </w:r>
      <w:r w:rsidR="3E258486" w:rsidRPr="00374B0A">
        <w:rPr>
          <w:rFonts w:eastAsia="Calibri" w:cstheme="minorHAnsi"/>
          <w:lang w:eastAsia="pl-PL" w:bidi="fa-IR"/>
        </w:rPr>
        <w:t xml:space="preserve">Opcjonalnie, </w:t>
      </w:r>
      <w:r w:rsidRPr="00374B0A">
        <w:rPr>
          <w:rFonts w:eastAsia="Calibri" w:cstheme="minorHAnsi"/>
          <w:lang w:eastAsia="pl-PL" w:bidi="fa-IR"/>
        </w:rPr>
        <w:t>Demonstrator</w:t>
      </w:r>
      <w:r w:rsidR="5BCCBC7E" w:rsidRPr="00374B0A">
        <w:rPr>
          <w:rFonts w:eastAsia="Calibri" w:cstheme="minorHAnsi"/>
          <w:lang w:eastAsia="pl-PL" w:bidi="fa-IR"/>
        </w:rPr>
        <w:t xml:space="preserve"> </w:t>
      </w:r>
      <w:r w:rsidR="006418A1" w:rsidRPr="00374B0A">
        <w:rPr>
          <w:rFonts w:eastAsia="Calibri" w:cstheme="minorHAnsi"/>
          <w:lang w:eastAsia="pl-PL" w:bidi="fa-IR"/>
        </w:rPr>
        <w:t xml:space="preserve">Systemu </w:t>
      </w:r>
      <w:r w:rsidR="774E044D" w:rsidRPr="00374B0A">
        <w:rPr>
          <w:rFonts w:eastAsia="Calibri" w:cstheme="minorHAnsi"/>
          <w:lang w:eastAsia="pl-PL" w:bidi="fa-IR"/>
        </w:rPr>
        <w:t xml:space="preserve">wykonany </w:t>
      </w:r>
      <w:r w:rsidR="00FD2F04" w:rsidRPr="00374B0A">
        <w:rPr>
          <w:rFonts w:eastAsia="Calibri" w:cstheme="minorHAnsi"/>
          <w:lang w:eastAsia="pl-PL" w:bidi="fa-IR"/>
        </w:rPr>
        <w:t>m</w:t>
      </w:r>
      <w:r w:rsidR="10062EB4" w:rsidRPr="00374B0A">
        <w:rPr>
          <w:rFonts w:eastAsia="Calibri" w:cstheme="minorHAnsi"/>
          <w:lang w:eastAsia="pl-PL" w:bidi="fa-IR"/>
        </w:rPr>
        <w:t>oże</w:t>
      </w:r>
      <w:r w:rsidRPr="00374B0A">
        <w:rPr>
          <w:rFonts w:eastAsia="Calibri" w:cstheme="minorHAnsi"/>
          <w:lang w:eastAsia="pl-PL" w:bidi="fa-IR"/>
        </w:rPr>
        <w:t xml:space="preserve"> być z zastosowaniem </w:t>
      </w:r>
      <w:r w:rsidR="00C31A20" w:rsidRPr="00374B0A">
        <w:rPr>
          <w:rFonts w:eastAsia="Calibri" w:cstheme="minorHAnsi"/>
          <w:lang w:eastAsia="pl-PL" w:bidi="fa-IR"/>
        </w:rPr>
        <w:t>Demonstratora Baterii</w:t>
      </w:r>
      <w:r w:rsidR="006418A1" w:rsidRPr="00374B0A">
        <w:rPr>
          <w:rFonts w:eastAsia="Calibri" w:cstheme="minorHAnsi"/>
          <w:lang w:eastAsia="pl-PL" w:bidi="fa-IR"/>
        </w:rPr>
        <w:t xml:space="preserve"> opracowan</w:t>
      </w:r>
      <w:r w:rsidR="00C31A20" w:rsidRPr="00374B0A">
        <w:rPr>
          <w:rFonts w:eastAsia="Calibri" w:cstheme="minorHAnsi"/>
          <w:lang w:eastAsia="pl-PL" w:bidi="fa-IR"/>
        </w:rPr>
        <w:t>ego</w:t>
      </w:r>
      <w:r w:rsidR="006418A1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w </w:t>
      </w:r>
      <w:r w:rsidR="006418A1" w:rsidRPr="00374B0A">
        <w:rPr>
          <w:rFonts w:eastAsia="Calibri" w:cstheme="minorHAnsi"/>
          <w:lang w:eastAsia="pl-PL" w:bidi="fa-IR"/>
        </w:rPr>
        <w:t>ramach S</w:t>
      </w:r>
      <w:r w:rsidRPr="00374B0A">
        <w:rPr>
          <w:rFonts w:eastAsia="Calibri" w:cstheme="minorHAnsi"/>
          <w:lang w:eastAsia="pl-PL" w:bidi="fa-IR"/>
        </w:rPr>
        <w:t>trumieni</w:t>
      </w:r>
      <w:r w:rsidR="006418A1" w:rsidRPr="00374B0A">
        <w:rPr>
          <w:rFonts w:eastAsia="Calibri" w:cstheme="minorHAnsi"/>
          <w:lang w:eastAsia="pl-PL" w:bidi="fa-IR"/>
        </w:rPr>
        <w:t>a</w:t>
      </w:r>
      <w:r w:rsidRPr="00374B0A">
        <w:rPr>
          <w:rFonts w:eastAsia="Calibri" w:cstheme="minorHAnsi"/>
          <w:lang w:eastAsia="pl-PL" w:bidi="fa-IR"/>
        </w:rPr>
        <w:t xml:space="preserve"> „Bateria”</w:t>
      </w:r>
      <w:r w:rsidR="00C31A20" w:rsidRPr="00374B0A">
        <w:rPr>
          <w:rFonts w:eastAsia="Calibri" w:cstheme="minorHAnsi"/>
          <w:lang w:eastAsia="pl-PL" w:bidi="fa-IR"/>
        </w:rPr>
        <w:t>, na zasadach opisanych w Umowie</w:t>
      </w:r>
      <w:r w:rsidRPr="00374B0A">
        <w:rPr>
          <w:rFonts w:eastAsia="Calibri" w:cstheme="minorHAnsi"/>
          <w:lang w:eastAsia="pl-PL" w:bidi="fa-IR"/>
        </w:rPr>
        <w:t xml:space="preserve">. </w:t>
      </w:r>
    </w:p>
    <w:p w14:paraId="22591938" w14:textId="26759D60" w:rsidR="4796B409" w:rsidRPr="00374B0A" w:rsidRDefault="00505696" w:rsidP="004344B5">
      <w:pPr>
        <w:spacing w:before="240"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6418A1" w:rsidRPr="00374B0A">
        <w:rPr>
          <w:rFonts w:eastAsia="Calibri" w:cstheme="minorHAnsi"/>
          <w:lang w:eastAsia="pl-PL" w:bidi="fa-IR"/>
        </w:rPr>
        <w:t>E</w:t>
      </w:r>
      <w:r w:rsidRPr="00374B0A">
        <w:rPr>
          <w:rFonts w:eastAsia="Calibri" w:cstheme="minorHAnsi"/>
          <w:lang w:eastAsia="pl-PL" w:bidi="fa-IR"/>
        </w:rPr>
        <w:t xml:space="preserve">tapów </w:t>
      </w:r>
      <w:r w:rsidR="006418A1" w:rsidRPr="00374B0A">
        <w:rPr>
          <w:rFonts w:eastAsia="Calibri" w:cstheme="minorHAnsi"/>
          <w:lang w:eastAsia="pl-PL" w:bidi="fa-IR"/>
        </w:rPr>
        <w:t xml:space="preserve">Strumienia „System” </w:t>
      </w:r>
      <w:r w:rsidRPr="00374B0A">
        <w:rPr>
          <w:rFonts w:eastAsia="Calibri" w:cstheme="minorHAnsi"/>
          <w:lang w:eastAsia="pl-PL" w:bidi="fa-IR"/>
        </w:rPr>
        <w:t>przedstawiono w tabeli poniżej:</w:t>
      </w:r>
    </w:p>
    <w:p w14:paraId="0EE2AA8B" w14:textId="2163787A" w:rsidR="00505696" w:rsidRPr="00374B0A" w:rsidRDefault="00505696" w:rsidP="004344B5">
      <w:pPr>
        <w:pStyle w:val="Nagwek4"/>
      </w:pPr>
      <w:r w:rsidRPr="00374B0A">
        <w:t xml:space="preserve">Tabela </w:t>
      </w:r>
      <w:r w:rsidR="003E24EE" w:rsidRPr="00374B0A">
        <w:t>4</w:t>
      </w:r>
      <w:r w:rsidRPr="00374B0A">
        <w:t xml:space="preserve"> </w:t>
      </w:r>
      <w:r w:rsidR="00403EBB" w:rsidRPr="00374B0A">
        <w:t>H</w:t>
      </w:r>
      <w:r w:rsidRPr="00374B0A">
        <w:t xml:space="preserve">armonogram </w:t>
      </w:r>
      <w:r w:rsidR="00481BA2" w:rsidRPr="00374B0A">
        <w:t xml:space="preserve">realizacji </w:t>
      </w:r>
      <w:r w:rsidR="568BADBD" w:rsidRPr="00374B0A">
        <w:t xml:space="preserve">Przedsięwzięcia dla </w:t>
      </w:r>
      <w:r w:rsidR="00481BA2" w:rsidRPr="00374B0A">
        <w:t>Strumienia „System”</w:t>
      </w:r>
    </w:p>
    <w:tbl>
      <w:tblPr>
        <w:tblStyle w:val="Tabela-Siatka"/>
        <w:tblW w:w="8967" w:type="dxa"/>
        <w:jc w:val="center"/>
        <w:tblLook w:val="04A0" w:firstRow="1" w:lastRow="0" w:firstColumn="1" w:lastColumn="0" w:noHBand="0" w:noVBand="1"/>
      </w:tblPr>
      <w:tblGrid>
        <w:gridCol w:w="1670"/>
        <w:gridCol w:w="3328"/>
        <w:gridCol w:w="2578"/>
        <w:gridCol w:w="1391"/>
      </w:tblGrid>
      <w:tr w:rsidR="009647DE" w:rsidRPr="004344B5" w14:paraId="1DEFEC15" w14:textId="77777777" w:rsidTr="605DAFD0">
        <w:trPr>
          <w:trHeight w:val="523"/>
          <w:jc w:val="center"/>
        </w:trPr>
        <w:tc>
          <w:tcPr>
            <w:tcW w:w="1673" w:type="dxa"/>
            <w:shd w:val="clear" w:color="auto" w:fill="9CC2E5" w:themeFill="accent1" w:themeFillTint="99"/>
            <w:vAlign w:val="center"/>
          </w:tcPr>
          <w:p w14:paraId="27E1864D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3369" w:type="dxa"/>
            <w:shd w:val="clear" w:color="auto" w:fill="9CC2E5" w:themeFill="accent1" w:themeFillTint="99"/>
            <w:vAlign w:val="center"/>
          </w:tcPr>
          <w:p w14:paraId="11E9FBC9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05" w:type="dxa"/>
            <w:shd w:val="clear" w:color="auto" w:fill="9CC2E5" w:themeFill="accent1" w:themeFillTint="99"/>
            <w:vAlign w:val="center"/>
          </w:tcPr>
          <w:p w14:paraId="586D104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6B157D54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3275F90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72E0332C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320" w:type="dxa"/>
            <w:shd w:val="clear" w:color="auto" w:fill="9CC2E5" w:themeFill="accent1" w:themeFillTint="99"/>
            <w:vAlign w:val="center"/>
          </w:tcPr>
          <w:p w14:paraId="1E181BD1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Liczba Wykonawców</w:t>
            </w:r>
          </w:p>
        </w:tc>
      </w:tr>
      <w:tr w:rsidR="009647DE" w:rsidRPr="004344B5" w14:paraId="179BE9CD" w14:textId="77777777" w:rsidTr="605DAFD0">
        <w:trPr>
          <w:trHeight w:val="64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18409C3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Nabór Wykonawców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01B6123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Termin Ogłoszenia Postępowania</w:t>
            </w:r>
          </w:p>
        </w:tc>
        <w:tc>
          <w:tcPr>
            <w:tcW w:w="2605" w:type="dxa"/>
            <w:vAlign w:val="center"/>
          </w:tcPr>
          <w:p w14:paraId="40E4D9B0" w14:textId="7E306786" w:rsidR="009647DE" w:rsidRPr="004344B5" w:rsidRDefault="6F17E1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30</w:t>
            </w:r>
            <w:r w:rsidR="4EA4A3DA" w:rsidRPr="004344B5">
              <w:rPr>
                <w:rFonts w:asciiTheme="minorHAnsi" w:eastAsia="Calibri" w:hAnsiTheme="minorHAnsi" w:cstheme="minorHAnsi"/>
              </w:rPr>
              <w:t>.</w:t>
            </w:r>
            <w:r w:rsidR="6C5E5EC1" w:rsidRPr="004344B5">
              <w:rPr>
                <w:rFonts w:asciiTheme="minorHAnsi" w:eastAsia="Calibri" w:hAnsiTheme="minorHAnsi" w:cstheme="minorHAnsi"/>
              </w:rPr>
              <w:t>04</w:t>
            </w:r>
            <w:r w:rsidR="4EA4A3DA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2680006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3ECB4860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53651F6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972D2FD" w14:textId="0AEB0C75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570F955A" w:rsidRPr="004344B5">
              <w:rPr>
                <w:rFonts w:asciiTheme="minorHAnsi" w:eastAsia="Calibri" w:hAnsiTheme="minorHAnsi" w:cstheme="minorHAnsi"/>
              </w:rPr>
              <w:t>,</w:t>
            </w:r>
            <w:r w:rsidRPr="004344B5">
              <w:rPr>
                <w:rFonts w:asciiTheme="minorHAnsi" w:eastAsia="Calibri" w:hAnsiTheme="minorHAnsi" w:cstheme="minorHAnsi"/>
              </w:rPr>
              <w:t> na które Zamawiający ma obowiązek udzielić odpowiedzi</w:t>
            </w:r>
          </w:p>
        </w:tc>
        <w:tc>
          <w:tcPr>
            <w:tcW w:w="2605" w:type="dxa"/>
            <w:vAlign w:val="center"/>
          </w:tcPr>
          <w:p w14:paraId="75151790" w14:textId="1B141948" w:rsidR="009647DE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14</w:t>
            </w:r>
            <w:r w:rsidR="20F96938" w:rsidRPr="004344B5">
              <w:rPr>
                <w:rFonts w:asciiTheme="minorHAnsi" w:eastAsia="Calibri" w:hAnsiTheme="minorHAnsi" w:cstheme="minorHAnsi"/>
              </w:rPr>
              <w:t>.0</w:t>
            </w:r>
            <w:r w:rsidR="14D9B76F" w:rsidRPr="004344B5">
              <w:rPr>
                <w:rFonts w:asciiTheme="minorHAnsi" w:eastAsia="Calibri" w:hAnsiTheme="minorHAnsi" w:cstheme="minorHAnsi"/>
              </w:rPr>
              <w:t>5</w:t>
            </w:r>
            <w:r w:rsidR="20F96938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4535DF7B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4E40C1D8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17A46AC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19A167A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</w:p>
        </w:tc>
        <w:tc>
          <w:tcPr>
            <w:tcW w:w="2605" w:type="dxa"/>
            <w:vAlign w:val="center"/>
          </w:tcPr>
          <w:p w14:paraId="60133CB3" w14:textId="5EAB9214" w:rsidR="009647DE" w:rsidRPr="004344B5" w:rsidRDefault="00443A6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ins w:id="6" w:author="Autor">
              <w:r>
                <w:rPr>
                  <w:rFonts w:asciiTheme="minorHAnsi" w:eastAsia="Calibri" w:hAnsiTheme="minorHAnsi" w:cstheme="minorHAnsi"/>
                </w:rPr>
                <w:t>22</w:t>
              </w:r>
            </w:ins>
            <w:del w:id="7" w:author="Autor">
              <w:r w:rsidR="00116095" w:rsidRPr="004344B5" w:rsidDel="00443A62">
                <w:rPr>
                  <w:rFonts w:asciiTheme="minorHAnsi" w:eastAsia="Calibri" w:hAnsiTheme="minorHAnsi" w:cstheme="minorHAnsi"/>
                </w:rPr>
                <w:delText>07</w:delText>
              </w:r>
            </w:del>
            <w:r w:rsidR="00135EBF" w:rsidRPr="004344B5">
              <w:rPr>
                <w:rFonts w:asciiTheme="minorHAnsi" w:eastAsia="Calibri" w:hAnsiTheme="minorHAnsi" w:cstheme="minorHAnsi"/>
              </w:rPr>
              <w:t>.0</w:t>
            </w:r>
            <w:r w:rsidR="00116095" w:rsidRPr="004344B5">
              <w:rPr>
                <w:rFonts w:asciiTheme="minorHAnsi" w:eastAsia="Calibri" w:hAnsiTheme="minorHAnsi" w:cstheme="minorHAnsi"/>
              </w:rPr>
              <w:t>6</w:t>
            </w:r>
            <w:r w:rsidR="00135EBF" w:rsidRPr="004344B5">
              <w:rPr>
                <w:rFonts w:asciiTheme="minorHAnsi" w:eastAsia="Calibri" w:hAnsiTheme="minorHAnsi" w:cstheme="minorHAnsi"/>
              </w:rPr>
              <w:t>.2021</w:t>
            </w:r>
          </w:p>
          <w:p w14:paraId="5D0C8B9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320" w:type="dxa"/>
            <w:vAlign w:val="center"/>
          </w:tcPr>
          <w:p w14:paraId="45544DF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1F91786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5595AA1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FF6A03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Termin, w którym Zamawiający może ogłosić Dodatkowy Nabór Wniosków</w:t>
            </w:r>
          </w:p>
        </w:tc>
        <w:tc>
          <w:tcPr>
            <w:tcW w:w="2605" w:type="dxa"/>
            <w:vAlign w:val="center"/>
          </w:tcPr>
          <w:p w14:paraId="636C392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30 dni od Publikacji Listy Rankingowej </w:t>
            </w:r>
          </w:p>
        </w:tc>
        <w:tc>
          <w:tcPr>
            <w:tcW w:w="1320" w:type="dxa"/>
            <w:vAlign w:val="center"/>
          </w:tcPr>
          <w:p w14:paraId="49D8DC8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23FE9A02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AC48180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FA8D7ED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</w:p>
        </w:tc>
        <w:tc>
          <w:tcPr>
            <w:tcW w:w="2605" w:type="dxa"/>
            <w:vAlign w:val="center"/>
          </w:tcPr>
          <w:p w14:paraId="1B70836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Termin wskazany w dodatkowym ogłoszeniu, </w:t>
            </w:r>
            <w:r w:rsidRPr="004344B5">
              <w:rPr>
                <w:rFonts w:asciiTheme="minorHAnsi" w:eastAsia="Calibri" w:hAnsiTheme="minorHAnsi" w:cstheme="minorHAnsi"/>
              </w:rPr>
              <w:lastRenderedPageBreak/>
              <w:t>czas na składanie Wniosków nie krótszy niż 14 dni</w:t>
            </w:r>
          </w:p>
        </w:tc>
        <w:tc>
          <w:tcPr>
            <w:tcW w:w="1320" w:type="dxa"/>
            <w:vAlign w:val="center"/>
          </w:tcPr>
          <w:p w14:paraId="466ECEC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lastRenderedPageBreak/>
              <w:t>-</w:t>
            </w:r>
          </w:p>
        </w:tc>
      </w:tr>
      <w:tr w:rsidR="009647DE" w:rsidRPr="004344B5" w14:paraId="75A1B926" w14:textId="77777777" w:rsidTr="605DAFD0">
        <w:trPr>
          <w:trHeight w:val="25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7966F4AC" w14:textId="14A064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 – Prototyp Systemu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944ABA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Prace badawczo – rozwojowe (Prace B+R). </w:t>
            </w:r>
          </w:p>
          <w:p w14:paraId="1858C22C" w14:textId="0B738350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Wykonanie Prototypu Systemu Magazynowania Energii. </w:t>
            </w:r>
          </w:p>
        </w:tc>
        <w:tc>
          <w:tcPr>
            <w:tcW w:w="2605" w:type="dxa"/>
            <w:vAlign w:val="center"/>
          </w:tcPr>
          <w:p w14:paraId="24D15318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4344B5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3F2B141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D6BA56C" w14:textId="63F89DC0" w:rsidR="00116095" w:rsidRPr="004344B5" w:rsidRDefault="6EC487C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</w:t>
            </w:r>
            <w:r w:rsidR="780D6C6D" w:rsidRPr="004344B5">
              <w:rPr>
                <w:rFonts w:asciiTheme="minorHAnsi" w:eastAsia="Calibri" w:hAnsiTheme="minorHAnsi" w:cstheme="minorHAnsi"/>
              </w:rPr>
              <w:t>6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  <w:p w14:paraId="201DCD41" w14:textId="449FB18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3258041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9647DE" w:rsidRPr="004344B5" w14:paraId="17F44E4B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5848DBFE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B4C9D4" w14:textId="2B2D0066" w:rsidR="009647DE" w:rsidRPr="004344B5" w:rsidRDefault="359BE45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B+R Etapu I 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>Zamawiającemu</w:t>
            </w:r>
          </w:p>
        </w:tc>
        <w:tc>
          <w:tcPr>
            <w:tcW w:w="2605" w:type="dxa"/>
            <w:vAlign w:val="center"/>
          </w:tcPr>
          <w:p w14:paraId="4580B038" w14:textId="1C41FF90" w:rsidR="00116095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1 dzień + </w:t>
            </w:r>
            <w:r w:rsidR="007E1CF5" w:rsidRPr="004344B5">
              <w:rPr>
                <w:rFonts w:asciiTheme="minorHAnsi" w:eastAsia="Calibri" w:hAnsiTheme="minorHAnsi" w:cstheme="minorHAnsi"/>
              </w:rPr>
              <w:t xml:space="preserve">16 miesięcy od Podpisania umów z Wykonawcami wyłonionymi w Podstawowym Naborze </w:t>
            </w:r>
          </w:p>
          <w:p w14:paraId="7C5B8123" w14:textId="156B03E2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/>
            <w:vAlign w:val="center"/>
          </w:tcPr>
          <w:p w14:paraId="5D76219C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537A12FE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126C46F3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EEA987D" w14:textId="132D25EA" w:rsidR="009647DE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</w:rPr>
              <w:t>Testy Prototypu Systemu Magazynowania Energii.</w:t>
            </w:r>
          </w:p>
        </w:tc>
        <w:tc>
          <w:tcPr>
            <w:tcW w:w="2605" w:type="dxa"/>
            <w:vAlign w:val="center"/>
          </w:tcPr>
          <w:p w14:paraId="5E270EAE" w14:textId="36EC6A71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4344B5">
              <w:rPr>
                <w:rFonts w:asciiTheme="minorHAnsi" w:eastAsia="Calibri" w:hAnsiTheme="minorHAnsi" w:cstheme="minorHAnsi"/>
              </w:rPr>
              <w:t xml:space="preserve"> – w terminie 2 dni + 16 miesięcy od podpisania umów z Uczestnikami Przedsięwzięcia wyłonionymi w Podstawowym Naborze (dzień po Terminie złożenia Wyników Prac B+R Etapu I)</w:t>
            </w:r>
          </w:p>
          <w:p w14:paraId="68E8E6C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49EB15D2" w14:textId="0BB7F355" w:rsidR="00116095" w:rsidRPr="004344B5" w:rsidRDefault="00B556A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– 3 miesiące od zakończenia Prac B+R w ramach Etapu I</w:t>
            </w:r>
          </w:p>
        </w:tc>
        <w:tc>
          <w:tcPr>
            <w:tcW w:w="1320" w:type="dxa"/>
            <w:vMerge/>
            <w:vAlign w:val="center"/>
          </w:tcPr>
          <w:p w14:paraId="5AB100D7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3458C92F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0D3780C7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554185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637082B" w14:textId="0423A60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 oraz Selekcja Wykonawcy do Etapu II</w:t>
            </w:r>
          </w:p>
          <w:p w14:paraId="28411A7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05" w:type="dxa"/>
            <w:vAlign w:val="center"/>
          </w:tcPr>
          <w:p w14:paraId="649FF2BB" w14:textId="061080F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od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zakończenia Testów Prototypu Systemu </w:t>
            </w:r>
          </w:p>
        </w:tc>
        <w:tc>
          <w:tcPr>
            <w:tcW w:w="1320" w:type="dxa"/>
            <w:vMerge/>
            <w:vAlign w:val="center"/>
          </w:tcPr>
          <w:p w14:paraId="672FEB0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9647DE" w:rsidRPr="004344B5" w14:paraId="2F614116" w14:textId="77777777" w:rsidTr="605DAFD0">
        <w:trPr>
          <w:trHeight w:val="261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4D2ACECA" w14:textId="2D064D0B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II – Demonstrator Systemu</w:t>
            </w:r>
          </w:p>
          <w:p w14:paraId="7E4BF67E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74CC108" w14:textId="7CEE1C5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Prace badawczo-rozwojowe (Prace B+R) mające na celu wykonanie, dostarczenie i testowe uruchomienie przez Wykonawcę Demonstratora Systemu Magazynowania Energii.</w:t>
            </w:r>
          </w:p>
        </w:tc>
        <w:tc>
          <w:tcPr>
            <w:tcW w:w="2605" w:type="dxa"/>
            <w:vAlign w:val="center"/>
          </w:tcPr>
          <w:p w14:paraId="546BA3A4" w14:textId="487E2C0A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 dzień po zakończeniu Oceny Wyników Prac B+R Etapu I i Selekcji Uczestników  Przedsięwzięcia do Etapu II.</w:t>
            </w:r>
          </w:p>
          <w:p w14:paraId="099E5822" w14:textId="3BB05157" w:rsidR="009647DE" w:rsidRPr="004344B5" w:rsidRDefault="6E1B53FD" w:rsidP="00412A4F">
            <w:pPr>
              <w:spacing w:before="120"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</w:t>
            </w:r>
            <w:r w:rsidR="18A5D7EE" w:rsidRPr="004344B5">
              <w:rPr>
                <w:rFonts w:asciiTheme="minorHAnsi" w:eastAsia="Calibri" w:hAnsiTheme="minorHAnsi" w:cstheme="minorHAnsi"/>
              </w:rPr>
              <w:t>7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</w:tc>
        <w:tc>
          <w:tcPr>
            <w:tcW w:w="1320" w:type="dxa"/>
            <w:vAlign w:val="center"/>
          </w:tcPr>
          <w:p w14:paraId="1AA7B89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BE6106" w:rsidRPr="004344B5" w14:paraId="6588467E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76E179D" w14:textId="77777777" w:rsidR="00BE6106" w:rsidRPr="004344B5" w:rsidRDefault="00BE610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58CA40C" w14:textId="0192F103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deklarację chęci opracowania drugiego Demonstratora Systemu z wykorzystaniem Demonstratora Baterii ze Strumienia „Bateria”</w:t>
            </w:r>
          </w:p>
        </w:tc>
        <w:tc>
          <w:tcPr>
            <w:tcW w:w="2605" w:type="dxa"/>
            <w:vAlign w:val="center"/>
          </w:tcPr>
          <w:p w14:paraId="3F7E3B2C" w14:textId="4E6C2724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14 dni od publikacji Listy Rankingowej po Etapie I</w:t>
            </w:r>
          </w:p>
        </w:tc>
        <w:tc>
          <w:tcPr>
            <w:tcW w:w="1320" w:type="dxa"/>
            <w:vAlign w:val="center"/>
          </w:tcPr>
          <w:p w14:paraId="68B0E684" w14:textId="77777777" w:rsidR="00BE6106" w:rsidRPr="004344B5" w:rsidRDefault="00BE610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9647DE" w:rsidRPr="004344B5" w14:paraId="31F2575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410AC6BA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576B053" w14:textId="472870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</w:rPr>
              <w:t>Etapu II</w:t>
            </w:r>
          </w:p>
        </w:tc>
        <w:tc>
          <w:tcPr>
            <w:tcW w:w="2605" w:type="dxa"/>
            <w:vAlign w:val="center"/>
          </w:tcPr>
          <w:p w14:paraId="40A8BC4E" w14:textId="1C20D229" w:rsidR="009647DE" w:rsidRPr="004344B5" w:rsidRDefault="009647D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</w:t>
            </w:r>
            <w:r w:rsidR="005D1659" w:rsidRPr="004344B5">
              <w:rPr>
                <w:rFonts w:asciiTheme="minorHAnsi" w:eastAsia="Calibri" w:hAnsiTheme="minorHAnsi" w:cstheme="minorHAnsi"/>
              </w:rPr>
              <w:t xml:space="preserve">od Terminu </w:t>
            </w:r>
            <w:r w:rsidR="005D165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</w:p>
        </w:tc>
        <w:tc>
          <w:tcPr>
            <w:tcW w:w="1320" w:type="dxa"/>
            <w:vAlign w:val="center"/>
          </w:tcPr>
          <w:p w14:paraId="244CD0C8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9647DE" w:rsidRPr="004344B5" w14:paraId="396CFFA2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390D2714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8A103E1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Zakończenie Przedsięwzięcia</w:t>
            </w:r>
          </w:p>
        </w:tc>
        <w:tc>
          <w:tcPr>
            <w:tcW w:w="2605" w:type="dxa"/>
            <w:vAlign w:val="center"/>
          </w:tcPr>
          <w:p w14:paraId="089A7768" w14:textId="3612864E" w:rsidR="009647DE" w:rsidRPr="004344B5" w:rsidRDefault="20675B20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- 1 dzień </w:t>
            </w:r>
            <w:r w:rsidR="005D1659" w:rsidRPr="004344B5">
              <w:rPr>
                <w:rFonts w:asciiTheme="minorHAnsi" w:eastAsia="Calibri" w:hAnsiTheme="minorHAnsi" w:cstheme="minorHAnsi"/>
              </w:rPr>
              <w:t>p</w:t>
            </w:r>
            <w:r w:rsidRPr="004344B5">
              <w:rPr>
                <w:rFonts w:asciiTheme="minorHAnsi" w:eastAsia="Calibri" w:hAnsiTheme="minorHAnsi" w:cstheme="minorHAnsi"/>
              </w:rPr>
              <w:t>o zakończeni</w:t>
            </w:r>
            <w:r w:rsidR="005D1659" w:rsidRPr="004344B5">
              <w:rPr>
                <w:rFonts w:asciiTheme="minorHAnsi" w:eastAsia="Calibri" w:hAnsiTheme="minorHAnsi" w:cstheme="minorHAnsi"/>
              </w:rPr>
              <w:t>u</w:t>
            </w:r>
            <w:r w:rsidRPr="004344B5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B556AE" w:rsidRPr="004344B5">
              <w:rPr>
                <w:rFonts w:asciiTheme="minorHAnsi" w:eastAsia="Calibri" w:hAnsiTheme="minorHAnsi" w:cstheme="minorHAnsi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</w:rPr>
              <w:t xml:space="preserve"> Etapu II </w:t>
            </w:r>
          </w:p>
        </w:tc>
        <w:tc>
          <w:tcPr>
            <w:tcW w:w="1320" w:type="dxa"/>
            <w:vAlign w:val="center"/>
          </w:tcPr>
          <w:p w14:paraId="28E3778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9647DE" w:rsidRPr="004344B5" w14:paraId="1802F870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2597CD4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AB1E6B" w14:textId="77777777" w:rsidR="009647DE" w:rsidRPr="004344B5" w:rsidRDefault="009647D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Łącznie od rozpoczęcia Etapu I: </w:t>
            </w:r>
          </w:p>
        </w:tc>
        <w:tc>
          <w:tcPr>
            <w:tcW w:w="2605" w:type="dxa"/>
            <w:vAlign w:val="center"/>
          </w:tcPr>
          <w:p w14:paraId="7EBAD1D9" w14:textId="2E8AF48C" w:rsidR="009647DE" w:rsidRPr="004344B5" w:rsidRDefault="7A9312CA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410A5E15" w:rsidRPr="004344B5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1028E3CA" w:rsidRPr="004344B5">
              <w:rPr>
                <w:rFonts w:asciiTheme="minorHAnsi" w:eastAsia="Calibri" w:hAnsiTheme="minorHAnsi" w:cstheme="minorHAnsi"/>
                <w:b/>
                <w:bCs/>
              </w:rPr>
              <w:t>miesięcy</w:t>
            </w:r>
          </w:p>
        </w:tc>
        <w:tc>
          <w:tcPr>
            <w:tcW w:w="1320" w:type="dxa"/>
            <w:vAlign w:val="center"/>
          </w:tcPr>
          <w:p w14:paraId="60117002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50D4C53F" w14:textId="59C710E5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lastRenderedPageBreak/>
        <w:t>Szczegółowe informacje dotyczące poszczególnych etapów przedstawio</w:t>
      </w:r>
      <w:r w:rsidR="00880455">
        <w:rPr>
          <w:rFonts w:eastAsia="Calibri" w:cstheme="minorHAnsi"/>
          <w:lang w:eastAsia="pl-PL" w:bidi="fa-IR"/>
        </w:rPr>
        <w:t xml:space="preserve">no w dalszej części dokumentu. </w:t>
      </w:r>
    </w:p>
    <w:p w14:paraId="6829F375" w14:textId="6CA1B82D" w:rsidR="003E24EE" w:rsidRPr="00880455" w:rsidRDefault="00505696" w:rsidP="00DF59BD">
      <w:pPr>
        <w:pStyle w:val="Nagwek1"/>
        <w:spacing w:line="259" w:lineRule="auto"/>
      </w:pPr>
      <w:r w:rsidRPr="00880455">
        <w:t xml:space="preserve">Etap I </w:t>
      </w:r>
      <w:r w:rsidR="006418A1" w:rsidRPr="00880455">
        <w:t>S</w:t>
      </w:r>
      <w:r w:rsidRPr="00880455">
        <w:t>trumienia „System”</w:t>
      </w:r>
    </w:p>
    <w:p w14:paraId="433B3A08" w14:textId="0C3AAE01" w:rsidR="00505696" w:rsidRPr="00880455" w:rsidRDefault="00505696" w:rsidP="00DF59BD">
      <w:pPr>
        <w:pStyle w:val="Nagwek2"/>
        <w:spacing w:line="259" w:lineRule="auto"/>
      </w:pPr>
      <w:r w:rsidRPr="00880455">
        <w:t>Informacje wstępne</w:t>
      </w:r>
    </w:p>
    <w:p w14:paraId="7DD33DB0" w14:textId="525E6EA1" w:rsidR="00D12BF8" w:rsidRPr="00374B0A" w:rsidRDefault="00D12BF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Etap I Strumienia „System” rozpoczyna się wraz z podpisaniem Umowy pomiędzy Wykonawcą, a Zamawiającym.</w:t>
      </w:r>
    </w:p>
    <w:p w14:paraId="1ED85A25" w14:textId="304F50DE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Wykonawca prowadzi prace badawczo-rozwojowe </w:t>
      </w:r>
      <w:r w:rsidR="009C558B" w:rsidRPr="00374B0A">
        <w:rPr>
          <w:rFonts w:eastAsia="Calibri" w:cstheme="minorHAnsi"/>
          <w:color w:val="000000" w:themeColor="text1"/>
        </w:rPr>
        <w:t>mające na celu opracowanie Prototypu Systemu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9C558B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9C558B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nergii</w:t>
      </w:r>
      <w:r w:rsidR="009C558B" w:rsidRPr="00374B0A">
        <w:rPr>
          <w:rFonts w:eastAsia="Calibri" w:cstheme="minorHAnsi"/>
          <w:color w:val="000000" w:themeColor="text1"/>
        </w:rPr>
        <w:t xml:space="preserve"> zgodnie z Wymaganiami przedstawionymi w Załączniku nr 1 do Regulaminu. Wykonawca o</w:t>
      </w:r>
      <w:r w:rsidRPr="00374B0A">
        <w:rPr>
          <w:rFonts w:eastAsia="Calibri" w:cstheme="minorHAnsi"/>
          <w:color w:val="000000" w:themeColor="text1"/>
        </w:rPr>
        <w:t>prac</w:t>
      </w:r>
      <w:r w:rsidR="009C558B" w:rsidRPr="00374B0A">
        <w:rPr>
          <w:rFonts w:eastAsia="Calibri" w:cstheme="minorHAnsi"/>
          <w:color w:val="000000" w:themeColor="text1"/>
        </w:rPr>
        <w:t>ow</w:t>
      </w:r>
      <w:r w:rsidR="481CCA9E" w:rsidRPr="00374B0A">
        <w:rPr>
          <w:rFonts w:eastAsia="Calibri" w:cstheme="minorHAnsi"/>
          <w:color w:val="000000" w:themeColor="text1"/>
        </w:rPr>
        <w:t xml:space="preserve">uje </w:t>
      </w:r>
      <w:r w:rsidRPr="00374B0A">
        <w:rPr>
          <w:rFonts w:eastAsia="Calibri" w:cstheme="minorHAnsi"/>
          <w:color w:val="000000" w:themeColor="text1"/>
        </w:rPr>
        <w:t xml:space="preserve">Prototyp </w:t>
      </w:r>
      <w:r w:rsidR="009C558B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w wybranej przez siebie lokalizacji</w:t>
      </w:r>
      <w:r w:rsidR="009C558B" w:rsidRPr="00374B0A">
        <w:rPr>
          <w:rFonts w:eastAsia="Calibri" w:cstheme="minorHAnsi"/>
          <w:color w:val="000000" w:themeColor="text1"/>
        </w:rPr>
        <w:t xml:space="preserve">. Opracowany Prototyp Systemu Magazynowania Energii jest następnie poddawany </w:t>
      </w:r>
      <w:r w:rsidRPr="00374B0A">
        <w:rPr>
          <w:rFonts w:eastAsia="Calibri" w:cstheme="minorHAnsi"/>
          <w:color w:val="000000" w:themeColor="text1"/>
        </w:rPr>
        <w:t>Test</w:t>
      </w:r>
      <w:r w:rsidR="009C558B" w:rsidRPr="00374B0A">
        <w:rPr>
          <w:rFonts w:eastAsia="Calibri" w:cstheme="minorHAnsi"/>
          <w:color w:val="000000" w:themeColor="text1"/>
        </w:rPr>
        <w:t>om</w:t>
      </w:r>
      <w:r w:rsidRPr="00374B0A">
        <w:rPr>
          <w:rFonts w:eastAsia="Calibri" w:cstheme="minorHAnsi"/>
          <w:color w:val="000000" w:themeColor="text1"/>
        </w:rPr>
        <w:t xml:space="preserve"> Prototypu</w:t>
      </w:r>
      <w:r w:rsidR="009C558B" w:rsidRPr="00374B0A">
        <w:rPr>
          <w:rFonts w:eastAsia="Calibri" w:cstheme="minorHAnsi"/>
          <w:color w:val="000000" w:themeColor="text1"/>
        </w:rPr>
        <w:t xml:space="preserve"> Systemu. </w:t>
      </w:r>
      <w:r w:rsidRPr="00374B0A">
        <w:rPr>
          <w:rFonts w:eastAsia="Calibri" w:cstheme="minorHAnsi"/>
          <w:color w:val="000000" w:themeColor="text1"/>
        </w:rPr>
        <w:t xml:space="preserve">Testy </w:t>
      </w:r>
      <w:r w:rsidR="009C558B" w:rsidRPr="00374B0A">
        <w:rPr>
          <w:rFonts w:eastAsia="Calibri" w:cstheme="minorHAnsi"/>
          <w:color w:val="000000" w:themeColor="text1"/>
        </w:rPr>
        <w:t xml:space="preserve">Prototypu Systemu </w:t>
      </w:r>
      <w:r w:rsidRPr="00374B0A">
        <w:rPr>
          <w:rFonts w:eastAsia="Calibri" w:cstheme="minorHAnsi"/>
          <w:color w:val="000000" w:themeColor="text1"/>
        </w:rPr>
        <w:t>będą prowadzone przez podmiot</w:t>
      </w:r>
      <w:r w:rsidR="2217155E" w:rsidRPr="00374B0A">
        <w:rPr>
          <w:rFonts w:eastAsia="Calibri" w:cstheme="minorHAnsi"/>
          <w:color w:val="000000" w:themeColor="text1"/>
        </w:rPr>
        <w:t xml:space="preserve"> wskazany przez 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567A101F" w:rsidRPr="00374B0A">
        <w:rPr>
          <w:rFonts w:eastAsia="Calibri" w:cstheme="minorHAnsi"/>
          <w:color w:val="000000" w:themeColor="text1"/>
        </w:rPr>
        <w:t xml:space="preserve">i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26CA4F3E" w:rsidRPr="00374B0A">
        <w:rPr>
          <w:rFonts w:eastAsia="Calibri" w:cstheme="minorHAnsi"/>
          <w:color w:val="000000" w:themeColor="text1"/>
        </w:rPr>
        <w:t xml:space="preserve">wybranej przez </w:t>
      </w:r>
      <w:r w:rsidR="007D5EDF" w:rsidRPr="00374B0A">
        <w:rPr>
          <w:rFonts w:eastAsia="Calibri" w:cstheme="minorHAnsi"/>
          <w:color w:val="000000" w:themeColor="text1"/>
        </w:rPr>
        <w:t>Wykonawcę</w:t>
      </w:r>
      <w:r w:rsidR="26CA4F3E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lokalizacji. </w:t>
      </w:r>
    </w:p>
    <w:p w14:paraId="7EF58FD0" w14:textId="3DE93C48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 zakończeniu Testów Prototyp</w:t>
      </w:r>
      <w:r w:rsidR="009C558B" w:rsidRPr="00374B0A">
        <w:rPr>
          <w:rFonts w:eastAsia="Calibri" w:cstheme="minorHAnsi"/>
          <w:color w:val="000000" w:themeColor="text1"/>
        </w:rPr>
        <w:t>u Systemu</w:t>
      </w:r>
      <w:r w:rsidRPr="00374B0A">
        <w:rPr>
          <w:rFonts w:eastAsia="Calibri" w:cstheme="minorHAnsi"/>
          <w:color w:val="000000" w:themeColor="text1"/>
        </w:rPr>
        <w:t>, Zamawiający dokona oceny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 wszystkich </w:t>
      </w:r>
      <w:r w:rsidR="621C2D10" w:rsidRPr="00374B0A">
        <w:rPr>
          <w:rFonts w:eastAsia="Calibri" w:cstheme="minorHAnsi"/>
          <w:color w:val="000000" w:themeColor="text1"/>
        </w:rPr>
        <w:t xml:space="preserve">Wykonawców </w:t>
      </w:r>
      <w:r w:rsidRPr="00374B0A">
        <w:rPr>
          <w:rFonts w:eastAsia="Calibri" w:cstheme="minorHAnsi"/>
          <w:color w:val="000000" w:themeColor="text1"/>
        </w:rPr>
        <w:t xml:space="preserve">oraz </w:t>
      </w:r>
      <w:r w:rsidR="1D5F59A6" w:rsidRPr="00374B0A">
        <w:rPr>
          <w:rFonts w:eastAsia="Calibri" w:cstheme="minorHAnsi"/>
          <w:color w:val="000000" w:themeColor="text1"/>
        </w:rPr>
        <w:t xml:space="preserve">dokona </w:t>
      </w:r>
      <w:r w:rsidRPr="00374B0A">
        <w:rPr>
          <w:rFonts w:eastAsia="Calibri" w:cstheme="minorHAnsi"/>
          <w:color w:val="000000" w:themeColor="text1"/>
        </w:rPr>
        <w:t>Selekcji Wykonawcy do realizacji Etapu II. Szczegółowe informacje odnośnie Kryteriów Wyboru Przedsięwzięcia do Etapu II stanowią Załącznik nr 5 do Regulaminu.</w:t>
      </w:r>
    </w:p>
    <w:p w14:paraId="2385C3BF" w14:textId="645AF91A" w:rsidR="00505696" w:rsidRPr="00880455" w:rsidRDefault="00505696" w:rsidP="00DF59BD">
      <w:pPr>
        <w:pStyle w:val="Nagwek2"/>
        <w:spacing w:line="259" w:lineRule="auto"/>
      </w:pPr>
      <w:r w:rsidRPr="00880455">
        <w:t>Zakres Prac B+R do realizacji w Etapie I</w:t>
      </w:r>
    </w:p>
    <w:p w14:paraId="5DB32EBB" w14:textId="5A0EC532" w:rsidR="00505696" w:rsidRPr="004344B5" w:rsidRDefault="00505696" w:rsidP="00DF59BD">
      <w:r w:rsidRPr="004344B5">
        <w:t>W ramach Etapu I, Wykonawca prowadzi prace badawczo-rozwojowe mające na celu</w:t>
      </w:r>
      <w:r w:rsidR="00896870" w:rsidRPr="004344B5">
        <w:t xml:space="preserve"> opracowanie Wyników Prac </w:t>
      </w:r>
      <w:r w:rsidR="00B556AE" w:rsidRPr="004344B5">
        <w:t xml:space="preserve">B+R </w:t>
      </w:r>
      <w:r w:rsidR="00896870" w:rsidRPr="004344B5">
        <w:t>Etapu I, w szczególności</w:t>
      </w:r>
      <w:r w:rsidRPr="004344B5">
        <w:t>:</w:t>
      </w:r>
    </w:p>
    <w:p w14:paraId="3E14AC8D" w14:textId="255C536A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 xml:space="preserve">Prototypu Systemu Magazynowania Energii zgodnie z Wymaganiami wskazanymi w Załączniku nr 1 do Regulaminu, </w:t>
      </w:r>
      <w:r w:rsidRPr="004344B5">
        <w:rPr>
          <w:sz w:val="22"/>
          <w:szCs w:val="22"/>
        </w:rPr>
        <w:t>o parametrach i rozwiązaniach innowacyjnych deklarowanych przez Wykonawcę we Wniosku o dopuszczenie do udziału w Postępowaniu (przy czym należy podkreślić, że</w:t>
      </w:r>
      <w:r w:rsidR="00896870" w:rsidRPr="004344B5">
        <w:rPr>
          <w:sz w:val="22"/>
          <w:szCs w:val="22"/>
        </w:rPr>
        <w:t xml:space="preserve"> w toku Prac B+R</w:t>
      </w:r>
      <w:r w:rsidRPr="004344B5">
        <w:rPr>
          <w:sz w:val="22"/>
          <w:szCs w:val="22"/>
        </w:rPr>
        <w:t xml:space="preserve"> Wykonawca może ww. parametry poprawić w stosunku do tych zadeklarowanych i przedstawić je przed Testami Prototypów)</w:t>
      </w:r>
      <w:r w:rsidR="6DE7C052" w:rsidRPr="004344B5">
        <w:rPr>
          <w:sz w:val="22"/>
          <w:szCs w:val="22"/>
        </w:rPr>
        <w:t>,</w:t>
      </w:r>
    </w:p>
    <w:p w14:paraId="3A2C774A" w14:textId="44BF983C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>pozostałych</w:t>
      </w:r>
      <w:r w:rsidRPr="004344B5">
        <w:rPr>
          <w:sz w:val="22"/>
          <w:szCs w:val="22"/>
        </w:rPr>
        <w:t xml:space="preserve"> Wyników Prac</w:t>
      </w:r>
      <w:r w:rsidR="00B556AE" w:rsidRPr="004344B5">
        <w:rPr>
          <w:sz w:val="22"/>
          <w:szCs w:val="22"/>
        </w:rPr>
        <w:t xml:space="preserve"> B+R</w:t>
      </w:r>
      <w:r w:rsidRPr="004344B5">
        <w:rPr>
          <w:sz w:val="22"/>
          <w:szCs w:val="22"/>
        </w:rPr>
        <w:t xml:space="preserve"> Etapu I wskazanych w </w:t>
      </w:r>
      <w:r w:rsidR="5BF38ABB" w:rsidRPr="004344B5">
        <w:rPr>
          <w:sz w:val="22"/>
          <w:szCs w:val="22"/>
        </w:rPr>
        <w:t>R</w:t>
      </w:r>
      <w:r w:rsidRPr="004344B5">
        <w:rPr>
          <w:sz w:val="22"/>
          <w:szCs w:val="22"/>
        </w:rPr>
        <w:t xml:space="preserve">ozdziale </w:t>
      </w:r>
      <w:r w:rsidR="5362C329" w:rsidRPr="004344B5">
        <w:rPr>
          <w:sz w:val="22"/>
          <w:szCs w:val="22"/>
        </w:rPr>
        <w:t>5.3</w:t>
      </w:r>
      <w:r w:rsidR="00896870" w:rsidRPr="004344B5">
        <w:rPr>
          <w:sz w:val="22"/>
          <w:szCs w:val="22"/>
        </w:rPr>
        <w:t>.</w:t>
      </w:r>
    </w:p>
    <w:p w14:paraId="56E91218" w14:textId="7913E438" w:rsidR="00505696" w:rsidRPr="004344B5" w:rsidRDefault="00505696" w:rsidP="00DF59BD">
      <w:pPr>
        <w:spacing w:before="120" w:after="120"/>
      </w:pPr>
      <w:r w:rsidRPr="004344B5">
        <w:t>Wykonawca prowadz</w:t>
      </w:r>
      <w:r w:rsidR="00D04EEB" w:rsidRPr="004344B5">
        <w:t xml:space="preserve">i </w:t>
      </w:r>
      <w:r w:rsidRPr="004344B5">
        <w:t>Prac</w:t>
      </w:r>
      <w:r w:rsidR="00D04EEB" w:rsidRPr="004344B5">
        <w:t>e</w:t>
      </w:r>
      <w:r w:rsidRPr="004344B5">
        <w:t xml:space="preserve"> B+R zgodnie z przedstawionym </w:t>
      </w:r>
      <w:r w:rsidR="00896870" w:rsidRPr="004344B5">
        <w:t xml:space="preserve">w ramach Wniosku </w:t>
      </w:r>
      <w:r w:rsidRPr="004344B5">
        <w:t xml:space="preserve">Harmonogramem </w:t>
      </w:r>
      <w:r w:rsidR="00231962" w:rsidRPr="004344B5">
        <w:t>Prac</w:t>
      </w:r>
      <w:r w:rsidRPr="004344B5">
        <w:t xml:space="preserve">. Umowa określa dopuszczalne przypadki i sposób dokonania zmian w Harmonogramie </w:t>
      </w:r>
      <w:r w:rsidR="00231962" w:rsidRPr="004344B5">
        <w:t>Prac</w:t>
      </w:r>
      <w:r w:rsidRPr="004344B5">
        <w:t>.</w:t>
      </w:r>
    </w:p>
    <w:p w14:paraId="4668161C" w14:textId="21633363" w:rsidR="00505696" w:rsidRPr="004344B5" w:rsidRDefault="00505696" w:rsidP="00DF59BD">
      <w:pPr>
        <w:spacing w:before="120" w:after="120"/>
      </w:pPr>
      <w:r w:rsidRPr="004344B5">
        <w:t>Wykonawca prowadzi prace badawczo-rozwojowe w dowolnym przez siebie wybranym miejscu</w:t>
      </w:r>
      <w:r w:rsidR="7E7A546F" w:rsidRPr="004344B5">
        <w:t xml:space="preserve"> na terenie </w:t>
      </w:r>
      <w:r w:rsidR="00896870" w:rsidRPr="004344B5">
        <w:t>Polski</w:t>
      </w:r>
      <w:r w:rsidRPr="004344B5">
        <w:t xml:space="preserve">. </w:t>
      </w:r>
    </w:p>
    <w:p w14:paraId="0FEDD5D5" w14:textId="0695E387" w:rsidR="639BA768" w:rsidRPr="00374B0A" w:rsidRDefault="00505696" w:rsidP="004344B5">
      <w:pPr>
        <w:spacing w:before="120" w:after="120"/>
        <w:jc w:val="both"/>
      </w:pPr>
      <w:r w:rsidRPr="00374B0A">
        <w:t xml:space="preserve">Zamawiający wymaga, aby podczas prowadzenia prac Wykonawca bezwzględnie przestrzegał zasad bezpieczeństwa i higieny pracy oraz wszystkie prace realizował zgodnie z obowiązującymi przepisami technicznymi i normami. </w:t>
      </w:r>
    </w:p>
    <w:p w14:paraId="7D9A4A70" w14:textId="4FCF374A" w:rsidR="00505696" w:rsidRPr="00880455" w:rsidRDefault="00505696" w:rsidP="008A1E6E">
      <w:pPr>
        <w:keepNext/>
        <w:keepLines/>
        <w:numPr>
          <w:ilvl w:val="1"/>
          <w:numId w:val="10"/>
        </w:numPr>
        <w:spacing w:before="240" w:after="120"/>
        <w:ind w:left="573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Wyniki Prac </w:t>
      </w:r>
      <w:r w:rsidR="00A655CF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B+R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Etapu I</w:t>
      </w:r>
    </w:p>
    <w:p w14:paraId="3C6F69D7" w14:textId="7E0C2EFA" w:rsidR="00505696" w:rsidRPr="00374B0A" w:rsidRDefault="00505696" w:rsidP="004344B5">
      <w:pPr>
        <w:jc w:val="both"/>
      </w:pPr>
      <w:r w:rsidRPr="00374B0A">
        <w:t xml:space="preserve">W ramach realizacji Etapu I, </w:t>
      </w:r>
      <w:r w:rsidR="688802EB" w:rsidRPr="00374B0A">
        <w:t xml:space="preserve">Wykonawcy </w:t>
      </w:r>
      <w:r w:rsidRPr="00374B0A">
        <w:t>opra</w:t>
      </w:r>
      <w:r w:rsidR="5ECDFAEE" w:rsidRPr="00374B0A">
        <w:t>c</w:t>
      </w:r>
      <w:r w:rsidRPr="00374B0A">
        <w:t>ują Wyniki Prac</w:t>
      </w:r>
      <w:r w:rsidR="00B556AE" w:rsidRPr="00374B0A">
        <w:t xml:space="preserve"> B+R</w:t>
      </w:r>
      <w:r w:rsidRPr="00374B0A">
        <w:t xml:space="preserve"> Etapu I zgodnie z opisem </w:t>
      </w:r>
      <w:r w:rsidR="45F3B7E9" w:rsidRPr="00374B0A">
        <w:t xml:space="preserve">w </w:t>
      </w:r>
      <w:r w:rsidRPr="00374B0A">
        <w:t xml:space="preserve">Tabeli </w:t>
      </w:r>
      <w:r w:rsidR="1EBD3C96" w:rsidRPr="00374B0A">
        <w:t>5</w:t>
      </w:r>
      <w:r w:rsidRPr="00374B0A">
        <w:t xml:space="preserve">, które przedstawiają Zamawiającemu do oceny we wskazanym w </w:t>
      </w:r>
      <w:r w:rsidR="00EC1112" w:rsidRPr="00374B0A">
        <w:t>T</w:t>
      </w:r>
      <w:r w:rsidRPr="00374B0A">
        <w:t>abeli</w:t>
      </w:r>
      <w:r w:rsidR="00EC1112" w:rsidRPr="00374B0A">
        <w:t xml:space="preserve"> 5</w:t>
      </w:r>
      <w:r w:rsidRPr="00374B0A">
        <w:t xml:space="preserve"> poniżej terminie.</w:t>
      </w:r>
    </w:p>
    <w:p w14:paraId="193C2F9B" w14:textId="61F4B8B8" w:rsidR="00505696" w:rsidRPr="00374B0A" w:rsidRDefault="003E24EE" w:rsidP="004344B5">
      <w:pPr>
        <w:pStyle w:val="Nagwek4"/>
      </w:pPr>
      <w:r w:rsidRPr="00374B0A">
        <w:lastRenderedPageBreak/>
        <w:t>Tabela 5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505696" w:rsidRPr="004344B5" w14:paraId="05CAEE37" w14:textId="1724EACF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4FB0043" w14:textId="686E74A2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1C45D199" w14:textId="771DCB9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D86AA75" w14:textId="68225D81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Wymagania dla Wyniku Prac 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246161B" w14:textId="12B3CF5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 Etapu I</w:t>
            </w:r>
          </w:p>
        </w:tc>
      </w:tr>
      <w:tr w:rsidR="00505696" w:rsidRPr="004344B5" w14:paraId="09A3DDD6" w14:textId="5B1840CB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8B30D98" w14:textId="0635F2F9" w:rsidR="00505696" w:rsidRPr="004344B5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D75138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7A35B0FF" w:rsidRPr="004344B5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3E77" w14:textId="3FD4BDC9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55C493B0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39B8" w14:textId="2FD6DD95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 spełniający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</w:t>
            </w:r>
            <w:r w:rsidR="5EB5B19F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, zbudowane w lokalizacji wskazanej przez Wykonawcę. </w:t>
            </w:r>
          </w:p>
          <w:p w14:paraId="4233FD31" w14:textId="50593E09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EF69429" w14:textId="4F7F0D47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opracowuje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 sztukę Prototypu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Energii.</w:t>
            </w:r>
          </w:p>
          <w:p w14:paraId="3758EE49" w14:textId="582D3A4E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F85273A" w14:textId="5F7F42B2" w:rsidR="00505696" w:rsidRPr="004344B5" w:rsidRDefault="00CB003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do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2A1B943E" w:rsidRPr="004344B5">
              <w:rPr>
                <w:rFonts w:asciiTheme="minorHAnsi" w:eastAsia="Calibri" w:hAnsiTheme="minorHAnsi" w:cstheme="minorHAnsi"/>
                <w:color w:val="000000" w:themeColor="text1"/>
              </w:rPr>
              <w:t>P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rototypu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musi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yć</w:t>
            </w:r>
            <w:r w:rsidR="6466EAB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instalację</w:t>
            </w:r>
            <w:r w:rsidR="7613FE47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fotowoltai</w:t>
            </w:r>
            <w:r w:rsidR="0AB7EA4A" w:rsidRPr="004344B5">
              <w:rPr>
                <w:rFonts w:asciiTheme="minorHAnsi" w:eastAsia="Calibri" w:hAnsiTheme="minorHAnsi" w:cstheme="minorHAnsi"/>
                <w:color w:val="000000" w:themeColor="text1"/>
              </w:rPr>
              <w:t>czn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 mocy </w:t>
            </w:r>
            <w:r w:rsidR="007D5ED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min.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3 kW (z 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>T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olerancją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Technologiczną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10%)</w:t>
            </w:r>
            <w:r w:rsidR="18BF68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symulator PV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. </w:t>
            </w:r>
            <w:r w:rsidR="14F5E50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Moduły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instalacji fotowoltaicznej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muszą zostać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podłączon</w:t>
            </w:r>
            <w:r w:rsidR="08696F1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do falownika </w:t>
            </w:r>
            <w:r w:rsidR="009363A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Prototypu Systemu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(instalacja fotowoltaiczna nie b</w:t>
            </w:r>
            <w:r w:rsidR="178813D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ędzie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posiada</w:t>
            </w:r>
            <w:r w:rsidR="1A4FEE44" w:rsidRPr="004344B5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osobnego falownika)</w:t>
            </w:r>
            <w:r w:rsidR="2302422D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123EC187" w14:textId="302E88BF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DB9F730" w14:textId="5C31F81C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musi być </w:t>
            </w:r>
            <w:r w:rsidR="10A453F3" w:rsidRPr="004344B5">
              <w:rPr>
                <w:rFonts w:asciiTheme="minorHAnsi" w:eastAsia="Calibri" w:hAnsiTheme="minorHAnsi" w:cstheme="minorHAnsi"/>
                <w:color w:val="000000" w:themeColor="text1"/>
              </w:rPr>
              <w:t>wyposażony 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ateri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ę Systemową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>spełniając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określone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któr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dostarcza we własnym zakresie.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DC14" w14:textId="1FD045FC" w:rsidR="00505696" w:rsidRPr="004344B5" w:rsidRDefault="007E1CF5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Style w:val="eop"/>
                <w:rFonts w:asciiTheme="minorHAnsi" w:hAnsiTheme="minorHAnsi" w:cstheme="minorHAnsi"/>
                <w:color w:val="000000" w:themeColor="text1"/>
              </w:rPr>
              <w:t>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Terminie złożenia Wyników Prac B+R Etapu I</w:t>
            </w:r>
          </w:p>
        </w:tc>
      </w:tr>
      <w:tr w:rsidR="6877FB72" w:rsidRPr="004344B5" w14:paraId="3E14836F" w14:textId="766DD976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14C7C0E7" w14:textId="3DDAA0DC" w:rsidR="298B3B36" w:rsidRPr="004344B5" w:rsidRDefault="298B3B3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DBA3" w14:textId="11C3EF0E" w:rsidR="6877FB72" w:rsidRPr="004344B5" w:rsidRDefault="6877FB7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techniczna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Prototypu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5790" w14:textId="4A65EC9B" w:rsidR="6877FB72" w:rsidRPr="004344B5" w:rsidRDefault="719E7647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Prototypu Systemu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>co najmniej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:</w:t>
            </w:r>
          </w:p>
          <w:p w14:paraId="53C60401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Prototypu Systemu,</w:t>
            </w:r>
          </w:p>
          <w:p w14:paraId="46BDF57A" w14:textId="7B3A97C9" w:rsidR="6877FB72" w:rsidRPr="004344B5" w:rsidRDefault="2C3BB4E7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</w:t>
            </w:r>
            <w:r w:rsidR="35B25DF7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443B1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komponentów Prototypu Systemu Magazynowania Energii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oraz zasad pracy Prototyp</w:t>
            </w:r>
            <w:r w:rsidR="19B361A9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7DA453EB" w14:textId="11DDF38E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schematy elektryczne połączeń Prototypu Systemu,</w:t>
            </w:r>
          </w:p>
          <w:p w14:paraId="69EC99C3" w14:textId="662053B0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rysunki techniczne Prototypu Systemu</w:t>
            </w:r>
            <w:r w:rsidR="007B4D40"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20DEE69" w14:textId="565AF6FF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Urządzenia Centralnego,</w:t>
            </w:r>
          </w:p>
          <w:p w14:paraId="526B6A15" w14:textId="0B70277D" w:rsidR="005375EE" w:rsidRPr="004344B5" w:rsidRDefault="007E61AC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wstępny </w:t>
            </w:r>
            <w:r w:rsidR="6B402FA9"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projekt techniczny Demonstratora Systemu Magazynowania Energii, </w:t>
            </w:r>
          </w:p>
          <w:p w14:paraId="7DD192B3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szczegółowy opis algorytmu ładowania i rozładowania Prototypu Systemu,</w:t>
            </w:r>
          </w:p>
          <w:p w14:paraId="6BF5CC85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opisy algorytmu ładowania ogniw, </w:t>
            </w:r>
          </w:p>
          <w:p w14:paraId="4FB3EEF2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>krzywe ładowania i rozładowania ogniw,</w:t>
            </w:r>
          </w:p>
          <w:p w14:paraId="52878C96" w14:textId="4A37B2BC" w:rsidR="6877FB72" w:rsidRPr="004344B5" w:rsidRDefault="005375E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Theme="minorEastAsia" w:hAnsiTheme="minorHAnsi" w:cstheme="minorHAnsi"/>
              </w:rPr>
              <w:t>opisy pracy urządzeń wchodzących w skład</w:t>
            </w:r>
            <w:r w:rsidRPr="004344B5">
              <w:rPr>
                <w:rFonts w:asciiTheme="minorHAnsi" w:hAnsiTheme="minorHAnsi" w:cstheme="minorHAnsi"/>
              </w:rPr>
              <w:t xml:space="preserve"> Prototypu Systemu</w:t>
            </w:r>
            <w:r w:rsidRPr="004344B5">
              <w:rPr>
                <w:rFonts w:asciiTheme="minorHAnsi" w:eastAsiaTheme="minorEastAsia" w:hAnsiTheme="minorHAnsi" w:cstheme="minorHAnsi"/>
              </w:rPr>
              <w:t>.</w:t>
            </w:r>
            <w:r w:rsidRPr="004344B5">
              <w:rPr>
                <w:rFonts w:asciiTheme="minorHAnsi" w:hAnsiTheme="minorHAnsi" w:cstheme="minorHAnsi"/>
              </w:rPr>
              <w:t xml:space="preserve"> </w:t>
            </w:r>
          </w:p>
          <w:p w14:paraId="52911964" w14:textId="6C8D880F" w:rsidR="6877FB72" w:rsidRPr="004344B5" w:rsidRDefault="5F6E1D33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jeden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egzemplarz Dokumentacji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Prototyp</w:t>
            </w:r>
            <w:r w:rsidR="7C7D815D" w:rsidRPr="004344B5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C573" w14:textId="15A94108" w:rsidR="6877FB72" w:rsidRPr="004344B5" w:rsidRDefault="00094A9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W </w:t>
            </w:r>
            <w:r w:rsidR="007E1CF5"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Terminie złożenia Wyników Prac B+R Etapu I</w:t>
            </w:r>
          </w:p>
        </w:tc>
      </w:tr>
      <w:tr w:rsidR="00272A69" w:rsidRPr="004344B5" w14:paraId="45FC4C6A" w14:textId="6EB7536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E8203E0" w14:textId="3A646B52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9DDE" w14:textId="1080346F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z realizacji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59F3" w14:textId="4DFBCD69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Wykonawcy z realizacji Prac B+R oraz Testów Prototypu Systemu w ramach Etapu I, zawierający co najmniej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0FEBDD1" w:rsidRPr="004344B5">
              <w:rPr>
                <w:rFonts w:asciiTheme="minorHAnsi" w:eastAsia="Calibri" w:hAnsiTheme="minorHAnsi" w:cstheme="minorHAnsi"/>
              </w:rPr>
              <w:t>podsumowanie przeprowadzonych Prac B+R</w:t>
            </w:r>
            <w:r w:rsidR="004723FF" w:rsidRPr="004344B5">
              <w:rPr>
                <w:rFonts w:asciiTheme="minorHAnsi" w:eastAsia="Calibri" w:hAnsiTheme="minorHAnsi" w:cstheme="minorHAnsi"/>
              </w:rPr>
              <w:t>.</w:t>
            </w:r>
          </w:p>
          <w:p w14:paraId="2A8B689D" w14:textId="55143823" w:rsidR="00272A69" w:rsidRPr="004344B5" w:rsidRDefault="00272A69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158B" w14:textId="730DB7DE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69E28071" w14:textId="43E9B0D5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50781EEB" w14:textId="34CB5C74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D67A7F" w:rsidRPr="004344B5">
              <w:rPr>
                <w:rFonts w:asciiTheme="minorHAnsi" w:eastAsia="Calibri" w:hAnsiTheme="minorHAnsi" w:cstheme="minorHAnsi"/>
                <w:color w:val="000000" w:themeColor="text1"/>
              </w:rPr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F93C" w14:textId="2D2AF27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40CC" w14:textId="578B0025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stanowiący uszczegółowienie w stosunku do Harmonogramu Prac wskazanego w Zaktualizowanym Wniosku,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zgodnie z którym Wykonawca planuje realizować prace w Etapie II 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Strumienia „System”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uwzględniający co najmniej:</w:t>
            </w:r>
          </w:p>
          <w:p w14:paraId="55C6AF52" w14:textId="09E10A8F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Zadania Badawcze i odpowiadające im Kamienie Milowe,</w:t>
            </w:r>
          </w:p>
          <w:p w14:paraId="4240B521" w14:textId="1FC70A80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Szacunkową wycenę Zadań Badawczych,</w:t>
            </w:r>
          </w:p>
          <w:p w14:paraId="7F9C013B" w14:textId="7E6B06BE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Harmonogram budowy Demonstratora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Systemu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EE836E3" w14:textId="6C352C78" w:rsidR="00272A69" w:rsidRPr="004344B5" w:rsidRDefault="00272A69" w:rsidP="00DF59BD">
            <w:pPr>
              <w:spacing w:line="259" w:lineRule="auto"/>
              <w:ind w:left="309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Każd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 wymieniony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ch Zadań Badawczych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datę rozpoczęcia i zakończenia, wykaz poszczególnych zadań i testów planowanych do przeprowadzenia wraz z określeniem czasu ich trwania oraz niezbędne zasoby ludzkie i materiałowe oraz usługi jakie zostały przewidziane do zrealizowania w celu wykonania inwestycji w okresie zgodnie z Załącznikiem nr 4.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5F15" w14:textId="260EF667" w:rsidR="00272A69" w:rsidRPr="004344B5" w:rsidRDefault="00623BB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0AE75B42" w14:textId="27B39E4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C3E705A" w14:textId="7FC158AA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5375EE" w:rsidRPr="004344B5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92ED9" w14:textId="6D244D3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2D60" w14:textId="70558C6B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46488D40" w14:textId="1CF8CAED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83701F1" w14:textId="0795E422" w:rsidR="00272A69" w:rsidRPr="004344B5" w:rsidRDefault="00272A69" w:rsidP="004344B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3C7D" w14:textId="7500DA60" w:rsidR="00272A69" w:rsidRPr="004344B5" w:rsidRDefault="007B4D4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</w:tbl>
    <w:p w14:paraId="54C52A51" w14:textId="4186D69A" w:rsidR="00D14CA5" w:rsidRPr="00374B0A" w:rsidRDefault="00D14CA5" w:rsidP="00DF59BD">
      <w:pPr>
        <w:pStyle w:val="Nagwek2"/>
        <w:spacing w:line="259" w:lineRule="auto"/>
      </w:pPr>
      <w:r w:rsidRPr="00374B0A">
        <w:t>Ocena Wyników Prac</w:t>
      </w:r>
      <w:r w:rsidR="00F56975" w:rsidRPr="00374B0A">
        <w:t xml:space="preserve"> B+R</w:t>
      </w:r>
      <w:r w:rsidRPr="00374B0A">
        <w:t xml:space="preserve"> Etapu I i Selekcja Wykonawców do Etapu II</w:t>
      </w:r>
    </w:p>
    <w:p w14:paraId="2137BAF5" w14:textId="6F24B584" w:rsidR="00D14CA5" w:rsidRPr="00374B0A" w:rsidRDefault="00D14CA5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dostarczeniu wszystkich wymaganych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I, Zamawiający </w:t>
      </w:r>
      <w:r w:rsidR="005D4D44" w:rsidRPr="00374B0A">
        <w:rPr>
          <w:rFonts w:eastAsia="Calibri" w:cstheme="minorHAnsi"/>
          <w:lang w:eastAsia="pl-PL" w:bidi="fa-IR"/>
        </w:rPr>
        <w:t xml:space="preserve">przystępuje do </w:t>
      </w:r>
      <w:r w:rsidRPr="00374B0A">
        <w:rPr>
          <w:rFonts w:eastAsia="Calibri" w:cstheme="minorHAnsi"/>
          <w:lang w:eastAsia="pl-PL" w:bidi="fa-IR"/>
        </w:rPr>
        <w:t>ich oceny</w:t>
      </w:r>
      <w:r w:rsidR="005D4D44" w:rsidRPr="00374B0A">
        <w:rPr>
          <w:rFonts w:eastAsia="Calibri" w:cstheme="minorHAnsi"/>
          <w:lang w:eastAsia="pl-PL" w:bidi="fa-IR"/>
        </w:rPr>
        <w:t>, w tym przeprowadza Testy Prototypu Systemu</w:t>
      </w:r>
      <w:r w:rsidRPr="00374B0A">
        <w:rPr>
          <w:rFonts w:eastAsia="Calibri" w:cstheme="minorHAnsi"/>
          <w:lang w:eastAsia="pl-PL" w:bidi="fa-IR"/>
        </w:rPr>
        <w:t>, a następnie przeprowadza Selekcję Wykonawców do Etapu II. Ocena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 oraz Selekcja Wykonawców do Etapu II będzie prowadzona zgodnie z Wymaganiami i na zasadach przedstawionych w Załączniku nr 5 do Regulaminu. </w:t>
      </w:r>
      <w:r w:rsidR="005D4D44" w:rsidRPr="00374B0A">
        <w:rPr>
          <w:rFonts w:eastAsia="Calibri" w:cstheme="minorHAnsi"/>
          <w:lang w:eastAsia="pl-PL" w:bidi="fa-IR"/>
        </w:rPr>
        <w:t>Testy Prototypu Systemu będą prowadzone na zasadach określonych w punkcie 5.4.1.</w:t>
      </w:r>
    </w:p>
    <w:p w14:paraId="4C73B628" w14:textId="3B1F8CD5" w:rsidR="00505696" w:rsidRPr="00374B0A" w:rsidRDefault="00505696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Testy Prototypu </w:t>
      </w:r>
      <w:r w:rsidR="00B41AFC" w:rsidRPr="00374B0A">
        <w:t xml:space="preserve">Systemu </w:t>
      </w:r>
    </w:p>
    <w:p w14:paraId="560182F3" w14:textId="4E809505" w:rsidR="00B41AFC" w:rsidRPr="00374B0A" w:rsidRDefault="2F20C99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Poniżej przedstawiono ogólne zasady Testów Prototypu</w:t>
      </w:r>
      <w:r w:rsidR="00B41AFC" w:rsidRPr="00374B0A">
        <w:rPr>
          <w:rStyle w:val="normaltextrun"/>
          <w:rFonts w:cstheme="minorHAnsi"/>
          <w:color w:val="000000" w:themeColor="text1"/>
        </w:rPr>
        <w:t xml:space="preserve"> Systemu Magazynowania Energii. </w:t>
      </w:r>
    </w:p>
    <w:p w14:paraId="4E48CBCC" w14:textId="090B1D72" w:rsidR="007D6DBF" w:rsidRPr="00374B0A" w:rsidRDefault="007D6DB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lastRenderedPageBreak/>
        <w:t>Aby uniknąć wszelkich wątpliwości, Zamawiający podkreśla, że zakres Testów Prototypu Systemu Magazynowania Energii obejmuje przeprowadzenie badań Urządzenia Centralnego wchodzą</w:t>
      </w:r>
      <w:r w:rsidR="00587ADD" w:rsidRPr="00374B0A">
        <w:rPr>
          <w:rFonts w:eastAsia="Calibri" w:cstheme="minorHAnsi"/>
          <w:color w:val="000000" w:themeColor="text1"/>
        </w:rPr>
        <w:t>cego w skład Prototypu Systemu oraz Baterii Systemowej.</w:t>
      </w:r>
    </w:p>
    <w:p w14:paraId="01183E31" w14:textId="7533199C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</w:t>
      </w:r>
      <w:r w:rsidR="00B41AFC" w:rsidRPr="00374B0A">
        <w:rPr>
          <w:rFonts w:eastAsia="Calibri" w:cstheme="minorHAnsi"/>
          <w:color w:val="000000" w:themeColor="text1"/>
        </w:rPr>
        <w:t xml:space="preserve"> Systemu </w:t>
      </w:r>
      <w:r w:rsidRPr="00374B0A">
        <w:rPr>
          <w:rFonts w:eastAsia="Calibri" w:cstheme="minorHAnsi"/>
          <w:color w:val="000000" w:themeColor="text1"/>
        </w:rPr>
        <w:t xml:space="preserve">rozpoczynają się po zakończeniu prac badawczo-rozwojowych prowadzonych przez </w:t>
      </w:r>
      <w:r w:rsidR="7C5BB5B7" w:rsidRPr="00374B0A">
        <w:rPr>
          <w:rFonts w:eastAsia="Calibri" w:cstheme="minorHAnsi"/>
          <w:color w:val="000000" w:themeColor="text1"/>
        </w:rPr>
        <w:t>Wykonawców</w:t>
      </w:r>
      <w:r w:rsidRPr="00374B0A">
        <w:rPr>
          <w:rFonts w:eastAsia="Calibri" w:cstheme="minorHAnsi"/>
          <w:color w:val="000000" w:themeColor="text1"/>
        </w:rPr>
        <w:t xml:space="preserve">, zgodnie z harmonogramem podanym w </w:t>
      </w:r>
      <w:r w:rsidR="00481BA2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abeli</w:t>
      </w:r>
      <w:r w:rsidR="00481BA2" w:rsidRPr="00374B0A">
        <w:rPr>
          <w:rFonts w:eastAsia="Calibri" w:cstheme="minorHAnsi"/>
          <w:color w:val="000000" w:themeColor="text1"/>
        </w:rPr>
        <w:t xml:space="preserve"> 4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695B3513" w:rsidRPr="00374B0A">
        <w:rPr>
          <w:rFonts w:eastAsia="Calibri" w:cstheme="minorHAnsi"/>
          <w:color w:val="000000" w:themeColor="text1"/>
        </w:rPr>
        <w:t>po</w:t>
      </w:r>
      <w:r w:rsidRPr="00374B0A">
        <w:rPr>
          <w:rFonts w:eastAsia="Calibri" w:cstheme="minorHAnsi"/>
          <w:color w:val="000000" w:themeColor="text1"/>
        </w:rPr>
        <w:t>wyżej.</w:t>
      </w:r>
      <w:r w:rsidR="00092715" w:rsidRPr="00374B0A">
        <w:rPr>
          <w:rFonts w:eastAsia="Calibri" w:cstheme="minorHAnsi"/>
          <w:color w:val="000000" w:themeColor="text1"/>
        </w:rPr>
        <w:t xml:space="preserve"> Testy Prototypu Systemu będą prowadzone przez podmiot wskazany przez Zamawiającego</w:t>
      </w:r>
      <w:ins w:id="8" w:author="Autor">
        <w:r w:rsidR="00443A62">
          <w:rPr>
            <w:rFonts w:eastAsia="Calibri" w:cstheme="minorHAnsi"/>
            <w:color w:val="000000" w:themeColor="text1"/>
          </w:rPr>
          <w:t xml:space="preserve"> </w:t>
        </w:r>
        <w:r w:rsidR="00443A62" w:rsidRPr="0C9BB3B9">
          <w:rPr>
            <w:rFonts w:ascii="Calibri" w:eastAsia="Calibri" w:hAnsi="Calibri" w:cs="Calibri"/>
            <w:color w:val="000000" w:themeColor="text1"/>
          </w:rPr>
          <w:t>(przy czym dopuszczalne jest zlecenie przez Zamawiającego wykonanie Testów Wykonawcy)</w:t>
        </w:r>
      </w:ins>
      <w:r w:rsidR="00092715" w:rsidRPr="00374B0A">
        <w:rPr>
          <w:rFonts w:eastAsia="Calibri" w:cstheme="minorHAnsi"/>
          <w:color w:val="000000" w:themeColor="text1"/>
        </w:rPr>
        <w:t xml:space="preserve"> i w wybranej przez Wykonawcę lokalizacji.</w:t>
      </w:r>
    </w:p>
    <w:p w14:paraId="241D0210" w14:textId="7B11D623" w:rsidR="00866035" w:rsidRPr="00374B0A" w:rsidRDefault="0086603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trakcie Testów Prototypu Systemu weryfikowane będą następujące Wymagania:</w:t>
      </w:r>
    </w:p>
    <w:p w14:paraId="17FE2A01" w14:textId="0AE8567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Obligatoryjne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.4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5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8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 xml:space="preserve"> 6.32-6.33,</w:t>
      </w:r>
    </w:p>
    <w:p w14:paraId="67A8D5E8" w14:textId="452FF79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Konkursowe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.1-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.3.</w:t>
      </w:r>
    </w:p>
    <w:p w14:paraId="6EEF677E" w14:textId="29DD6AC7" w:rsidR="00203FE9" w:rsidRPr="00374B0A" w:rsidRDefault="00203FE9" w:rsidP="00DF59BD">
      <w:pPr>
        <w:pStyle w:val="Nagwek3"/>
        <w:spacing w:line="259" w:lineRule="auto"/>
      </w:pPr>
      <w:r w:rsidRPr="00374B0A">
        <w:t>Przygotowanie do Testów Prototypów Systemu</w:t>
      </w:r>
    </w:p>
    <w:p w14:paraId="3E189635" w14:textId="609A58E6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 Systemu</w:t>
      </w:r>
      <w:r w:rsidR="00627C81" w:rsidRPr="00374B0A">
        <w:rPr>
          <w:rFonts w:eastAsia="Calibri" w:cstheme="minorHAnsi"/>
          <w:color w:val="000000" w:themeColor="text1"/>
        </w:rPr>
        <w:t xml:space="preserve">, </w:t>
      </w:r>
      <w:r w:rsidR="00627C81" w:rsidRPr="00374B0A">
        <w:rPr>
          <w:rFonts w:eastAsia="Times New Roman" w:cstheme="minorHAnsi"/>
          <w:lang w:eastAsia="pl-PL"/>
        </w:rPr>
        <w:t xml:space="preserve">składającego się z Baterii Systemowej oraz Urządzenia Centralnego, </w:t>
      </w:r>
      <w:r w:rsidRPr="00374B0A">
        <w:rPr>
          <w:rFonts w:eastAsia="Calibri" w:cstheme="minorHAnsi"/>
          <w:color w:val="000000" w:themeColor="text1"/>
        </w:rPr>
        <w:t>będą prowadzone w lokalizacji wskazanej przez Wykonawcę (termin na wskazanie lokalizacji – do 6 miesięcy od zawarcia umowy z Wykonawcą). Na cele Testów Prototypu Systemu Wykonawca musi zapewnić osobne pomieszczenie spełniające następujące cechy:</w:t>
      </w:r>
    </w:p>
    <w:p w14:paraId="50474D70" w14:textId="5FA0D708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minimalną powierzchnię 30m</w:t>
      </w:r>
      <w:r w:rsidRPr="00374B0A">
        <w:rPr>
          <w:rFonts w:eastAsia="Calibri" w:cstheme="minorHAnsi"/>
          <w:color w:val="000000" w:themeColor="text1"/>
          <w:sz w:val="22"/>
          <w:szCs w:val="22"/>
          <w:vertAlign w:val="superscript"/>
        </w:rPr>
        <w:t>2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 xml:space="preserve"> przy czym długość krótszej ściany pomieszczenia nie może być mniejsza niż 4 m,</w:t>
      </w:r>
    </w:p>
    <w:p w14:paraId="5A72A7E3" w14:textId="369A8C2D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wilgotność względną w przedziale 25%-60%,</w:t>
      </w:r>
    </w:p>
    <w:p w14:paraId="7B9FA65F" w14:textId="2E16F903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przystosowane do przebywania w nim ludzi, </w:t>
      </w:r>
    </w:p>
    <w:p w14:paraId="408C3B33" w14:textId="418F36C8" w:rsidR="00627C81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posiadać podłączenie do sieci elektrycznej umożliwiające podłączenie urządzeń pomi</w:t>
      </w:r>
      <w:r w:rsidR="0098155C" w:rsidRPr="00374B0A">
        <w:rPr>
          <w:rFonts w:eastAsia="Calibri" w:cstheme="minorHAnsi"/>
          <w:color w:val="000000" w:themeColor="text1"/>
          <w:sz w:val="22"/>
          <w:szCs w:val="22"/>
        </w:rPr>
        <w:t>arowych wskazanych w punkcie 5.4.3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(230V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/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50Hz, min. 20A), </w:t>
      </w:r>
    </w:p>
    <w:p w14:paraId="09AFD96F" w14:textId="77777777" w:rsidR="00627C81" w:rsidRPr="00374B0A" w:rsidRDefault="00627C81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być wyposażone w symulator fotowoltaiczny wskazany w rozdziale 5.4.4.,</w:t>
      </w:r>
    </w:p>
    <w:p w14:paraId="48606ED8" w14:textId="52A138E5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zapewniać temperaturowy zakres pracy 22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C, ±5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3689288A" w14:textId="76A6798F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zabezpieczone przed dostępem osób niepowołanych. </w:t>
      </w:r>
    </w:p>
    <w:p w14:paraId="39635731" w14:textId="7BFA0154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umieszcza Prototyp Systemu w ww. pomieszczeniu w taki sposób, aby możliwe było jego przetestowanie zgodnie z punktem </w:t>
      </w:r>
      <w:r w:rsidR="00E62716" w:rsidRPr="00374B0A">
        <w:rPr>
          <w:rFonts w:eastAsia="Calibri" w:cstheme="minorHAnsi"/>
          <w:color w:val="000000" w:themeColor="text1"/>
        </w:rPr>
        <w:t>5.4.2</w:t>
      </w:r>
      <w:r w:rsidRPr="00374B0A">
        <w:rPr>
          <w:rFonts w:eastAsia="Calibri" w:cstheme="minorHAnsi"/>
          <w:color w:val="000000" w:themeColor="text1"/>
        </w:rPr>
        <w:t>, oraz aby był zapewniony dostęp do wszystkich jego złączy.</w:t>
      </w:r>
    </w:p>
    <w:p w14:paraId="54FFE14D" w14:textId="34D0CE3D" w:rsidR="0098155C" w:rsidRPr="00374B0A" w:rsidRDefault="0098155C" w:rsidP="00DF59BD">
      <w:pPr>
        <w:pStyle w:val="Nagwek3"/>
        <w:spacing w:line="259" w:lineRule="auto"/>
      </w:pPr>
      <w:r w:rsidRPr="00374B0A">
        <w:t>Procedura prowadzenia Testów Prototypów Systemu</w:t>
      </w:r>
    </w:p>
    <w:p w14:paraId="6FB34134" w14:textId="0F868489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Prototypu </w:t>
      </w:r>
      <w:r w:rsidR="00844259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844259" w:rsidRPr="00374B0A">
        <w:rPr>
          <w:rFonts w:eastAsia="Calibri" w:cstheme="minorHAnsi"/>
          <w:color w:val="000000" w:themeColor="text1"/>
        </w:rPr>
        <w:t>będą prowadzone</w:t>
      </w:r>
      <w:r w:rsidRPr="00374B0A">
        <w:rPr>
          <w:rFonts w:eastAsia="Calibri" w:cstheme="minorHAnsi"/>
          <w:color w:val="000000" w:themeColor="text1"/>
        </w:rPr>
        <w:t xml:space="preserve"> za pomocą odpowiednich urządzeń pomiarowych, opisanych w </w:t>
      </w:r>
      <w:r w:rsidR="37E3FAD1" w:rsidRPr="00374B0A">
        <w:rPr>
          <w:rFonts w:eastAsia="Calibri" w:cstheme="minorHAnsi"/>
          <w:color w:val="000000" w:themeColor="text1"/>
        </w:rPr>
        <w:t xml:space="preserve">p. </w:t>
      </w:r>
      <w:r w:rsidRPr="00374B0A">
        <w:rPr>
          <w:rFonts w:eastAsia="Calibri" w:cstheme="minorHAnsi"/>
          <w:color w:val="000000" w:themeColor="text1"/>
        </w:rPr>
        <w:t>5.</w:t>
      </w:r>
      <w:r w:rsidR="0098155C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>.</w:t>
      </w:r>
      <w:r w:rsidR="0098155C" w:rsidRPr="00374B0A">
        <w:rPr>
          <w:rFonts w:eastAsia="Calibri" w:cstheme="minorHAnsi"/>
          <w:color w:val="000000" w:themeColor="text1"/>
        </w:rPr>
        <w:t>3</w:t>
      </w:r>
      <w:r w:rsidR="00481BA2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eastAsia="Calibri" w:cstheme="minorHAnsi"/>
          <w:color w:val="000000" w:themeColor="text1"/>
        </w:rPr>
        <w:t>P</w:t>
      </w:r>
      <w:r w:rsidR="00481BA2" w:rsidRPr="00374B0A">
        <w:rPr>
          <w:rFonts w:eastAsia="Calibri" w:cstheme="minorHAnsi"/>
          <w:color w:val="000000" w:themeColor="text1"/>
        </w:rPr>
        <w:t>rocedura prowadzenia Testów została przedstawiona poniżej</w:t>
      </w:r>
      <w:r w:rsidR="00950D45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cstheme="minorHAnsi"/>
        </w:rPr>
        <w:t>Szczegółowa procedura przeprowadzenia Testów Prototypów Systemu zostanie podana przed rozpoczęciem Testów.</w:t>
      </w:r>
      <w:r w:rsidRPr="00374B0A">
        <w:rPr>
          <w:rFonts w:eastAsia="Calibri" w:cstheme="minorHAnsi"/>
          <w:color w:val="000000" w:themeColor="text1"/>
        </w:rPr>
        <w:t xml:space="preserve"> </w:t>
      </w:r>
    </w:p>
    <w:p w14:paraId="7AF8922A" w14:textId="08614BD8" w:rsidR="005B0B5E" w:rsidRPr="004344B5" w:rsidRDefault="005177C2" w:rsidP="00DF59BD">
      <w:pPr>
        <w:pStyle w:val="Akapitzlist"/>
        <w:numPr>
          <w:ilvl w:val="0"/>
          <w:numId w:val="5"/>
        </w:numPr>
        <w:spacing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Testy dla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Konkurso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.1,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.3</w:t>
      </w:r>
      <w:r w:rsidR="000D2CB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oraz Wymagań Obligatoryjnych 6.32-6.33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 Załączniku</w:t>
      </w:r>
      <w:r w:rsidR="005B0B5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nr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1: </w:t>
      </w:r>
    </w:p>
    <w:p w14:paraId="3BB1737B" w14:textId="61CAD74E" w:rsidR="2F20C99F" w:rsidRPr="004344B5" w:rsidRDefault="2F20C99F" w:rsidP="00DF59BD">
      <w:pPr>
        <w:spacing w:before="24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1: Sprawność </w:t>
      </w:r>
      <w:r w:rsidR="00504C85" w:rsidRPr="004344B5">
        <w:rPr>
          <w:rFonts w:eastAsia="Calibri" w:cstheme="minorHAnsi"/>
          <w:b/>
          <w:bCs/>
          <w:color w:val="000000" w:themeColor="text1"/>
        </w:rPr>
        <w:t>Systemu</w:t>
      </w:r>
    </w:p>
    <w:p w14:paraId="35C85E93" w14:textId="4AFDE7A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B3EE50F" w14:textId="580C2CA3" w:rsidR="3AC2DEC7" w:rsidRPr="004344B5" w:rsidRDefault="601FC1FA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ną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 urządzeni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a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pomiarowe 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do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IN,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OUT oraz do złącza BAT</w:t>
      </w:r>
      <w:r w:rsidR="7830ECB3" w:rsidRPr="004344B5">
        <w:rPr>
          <w:rStyle w:val="normaltextrun"/>
          <w:rFonts w:eastAsia="Calibri" w:cstheme="minorHAnsi"/>
          <w:color w:val="000000" w:themeColor="text1"/>
        </w:rPr>
        <w:t>.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6E359C1F" w:rsidRPr="004344B5">
        <w:rPr>
          <w:rStyle w:val="normaltextrun"/>
          <w:rFonts w:eastAsia="Calibri" w:cstheme="minorHAnsi"/>
          <w:color w:val="000000" w:themeColor="text1"/>
        </w:rPr>
        <w:t>Z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apewnione zosta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nie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zbieranie danych dotyczących pomiarów. </w:t>
      </w:r>
      <w:r w:rsidR="00D7643D" w:rsidRPr="004344B5">
        <w:rPr>
          <w:rStyle w:val="normaltextrun"/>
          <w:rFonts w:eastAsia="Calibri" w:cstheme="minorHAnsi"/>
          <w:color w:val="000000" w:themeColor="text1"/>
        </w:rPr>
        <w:t xml:space="preserve">Prototyp Systemu jest podłączony do złączy BAT, IN, OUT w sposób opisany w </w:t>
      </w:r>
      <w:r w:rsidR="00D7643D" w:rsidRPr="004344B5">
        <w:rPr>
          <w:rStyle w:val="normaltextrun"/>
          <w:rFonts w:eastAsia="Calibri" w:cstheme="minorHAnsi"/>
          <w:color w:val="000000" w:themeColor="text1"/>
        </w:rPr>
        <w:lastRenderedPageBreak/>
        <w:t xml:space="preserve">poniższej procedurze testowej. </w:t>
      </w:r>
      <w:r w:rsidR="00FC7B3B" w:rsidRPr="004344B5">
        <w:rPr>
          <w:rStyle w:val="normaltextrun"/>
          <w:rFonts w:eastAsia="Calibri" w:cstheme="minorHAnsi"/>
          <w:color w:val="000000" w:themeColor="text1"/>
        </w:rPr>
        <w:t>Zamawiający zaleca prowadzenie pomiarów wskazanych w punkcie 3 i 5 Procedury testowej naprzemiennie dla danej temperatury zewnętrznej miejsca, w którym znajduje się Bateria Systemowa.</w:t>
      </w:r>
    </w:p>
    <w:p w14:paraId="01F62263" w14:textId="45CC998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ED3AC22" w14:textId="55E91A3D" w:rsidR="00D93E40" w:rsidRPr="004344B5" w:rsidRDefault="00D93E40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Bateria Systemowa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naładowana w przedziale 70-80% SoC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jest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odłączana 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Prototypu Systemu poprzez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odłączenie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jej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złącza BAT na Urządzeniu Centralnym Prototypu Systemu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a następnie umieszczana w miejscu zapewniającym możliwość ustawienia pełnego zakresu temperaturowego dla Baterii Systemowej 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 -20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°C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do 35°C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w temperaturze +10°C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na co najmniej 24 godziny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6F027B6A" w14:textId="72D3C115" w:rsidR="00C62F19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8155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zostają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podłączone urz</w:t>
      </w:r>
      <w:r w:rsidR="005861D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ądzenia pomiarowe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poprzez podłączenie do odpowiednich złączy.</w:t>
      </w:r>
    </w:p>
    <w:p w14:paraId="078880E0" w14:textId="15C8FF47" w:rsidR="003773A7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upływie czasu wskazanego w punkcie 1,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mierzona </w:t>
      </w:r>
      <w:r w:rsidR="78DE0A3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pobierana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złączu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BAT i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dostarczana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wyjści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OUT 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4E65FD8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(pozostałe złącza poza GND odłączone) przy obciążeniach o wartościach odpowiednio 5, 10, 20, 30, 50, 100% mocy znamionowej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Pomiar dla każdego z obciążeń jest prowadzony przy temperatur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ze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miejsca, w którym znajduje się Bateria Systemowa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+10°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±2°C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min. 30 minut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7E9A02F" w14:textId="1CCE0BC2" w:rsidR="007A3DF4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na Urządzeniu Centralnym mierzona jest moc pobierana 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wyjściu BAT Urządzenia Centralnego (pozostałe złącza poza GND odłączone) przy poziomie naładowania Baterii Systemowej 5, 10, 20, 30, 50, 100%. Pomiar dla każdego z poziomów naładowania jest prowadzony przy temperaturze miejsca, w którym znajduje się Bateria Systemowa +10°C ±2°C, przez min. 30 minut.</w:t>
      </w:r>
    </w:p>
    <w:p w14:paraId="0BCE22E2" w14:textId="26422D5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w miejscu, w którym znajduje się Bateria Systemowa, ustawiana jest temperatura  -20°C i jest ona utrzymywana przez co najmniej kolejne 24 godziny.</w:t>
      </w:r>
    </w:p>
    <w:p w14:paraId="53D2CA22" w14:textId="4B90FE1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dla temperatury wskazanej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punkcie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5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powyżej, prowadzone są pomiary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wskazane w punktach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7454B23A" w14:textId="488E204D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przeprowadzeniu pomiarów przy temperaturze -20°C ±2°C, w miejscu, w którym znajduje się Bateria Systemowa, ustawiana jest temperatura </w:t>
      </w:r>
      <w:r w:rsidR="00F44AD2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35°C ±2°C i jest ona utrzymywana przez co najmniej kolejne 24 godziny.</w:t>
      </w:r>
    </w:p>
    <w:p w14:paraId="7905EFB8" w14:textId="5F72D40A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Następnie dla temperatury wskazanej w punkcie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7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powyżej, prowadzone są pomiary wskazane w punkcie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079D7009" w14:textId="57A5E40A" w:rsidR="00206E8B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 wyników otrzymanych w ramach pomiarów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odpowiednio mocy pobieranej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złączu BAT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dostarczanej na wyjście OUT Urządzenia Centralnego (punkt 3) oraz mocy pobieranej 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wyjściu BAT Urządzenia Centralnego (punkt 4),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temperatury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wylicz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 są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średni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ważon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sprawnoś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ci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Euro-Eta według wzor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ów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: </w:t>
      </w:r>
    </w:p>
    <w:p w14:paraId="6D450F0C" w14:textId="77777777" w:rsidR="00443A62" w:rsidRPr="00443A62" w:rsidRDefault="00AB787D" w:rsidP="00DF59BD">
      <w:pPr>
        <w:pStyle w:val="paragraph"/>
        <w:spacing w:line="259" w:lineRule="auto"/>
        <w:ind w:left="720"/>
        <w:jc w:val="both"/>
        <w:rPr>
          <w:ins w:id="9" w:author="Autor"/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611B62BB" w14:textId="484DD72F" w:rsidR="005861D6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0.1*η30% Pn + 0.48*η50% Pn + 0.2*η100% Pn </m:t>
          </m:r>
        </m:oMath>
      </m:oMathPara>
    </w:p>
    <w:p w14:paraId="2CB9A897" w14:textId="2E07C2A3" w:rsidR="008556AB" w:rsidRPr="004344B5" w:rsidRDefault="008556AB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gdzie T – oznacza daną temperaturę zewnętrzną miejsca, w którym znajduje się Bateria Systemowa, wartość z zakresu {-20,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35}.</w:t>
      </w:r>
    </w:p>
    <w:p w14:paraId="5FAFC5D7" w14:textId="5D537833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</w:t>
      </w:r>
    </w:p>
    <w:p w14:paraId="7FA62348" w14:textId="77777777" w:rsidR="00443A62" w:rsidRPr="00443A62" w:rsidRDefault="00AB787D" w:rsidP="00DF59BD">
      <w:pPr>
        <w:pStyle w:val="paragraph"/>
        <w:spacing w:line="259" w:lineRule="auto"/>
        <w:ind w:left="720"/>
        <w:jc w:val="both"/>
        <w:rPr>
          <w:ins w:id="10" w:author="Autor"/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17AD3CD3" w14:textId="45B659F7" w:rsidR="007A3DF4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w:lastRenderedPageBreak/>
            <m:t xml:space="preserve">0.1*η30% Pn + 0.48*η50% Pn + 0.2*η100% Pn </m:t>
          </m:r>
        </m:oMath>
      </m:oMathPara>
    </w:p>
    <w:p w14:paraId="71B4AEF5" w14:textId="22C36B90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gdzie T – oznacza daną temperaturę zewnętrzną miejsca, w którym znajduje się Bateria Systemowa, wartość z zakresu {-20, +10, +35}.</w:t>
      </w:r>
    </w:p>
    <w:p w14:paraId="576B9EAB" w14:textId="2EC744F9" w:rsidR="000B0BE1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astępnie z uzyskanych wartości średnich ważonych dla każdej temperatury, liczona jest średnia arytmetyczna sprawność Prototypu Systemu w trakcie rozładowania według wzoru:</w:t>
      </w:r>
    </w:p>
    <w:p w14:paraId="4FB5F6B7" w14:textId="6E836887" w:rsidR="000B0BE1" w:rsidRPr="004344B5" w:rsidRDefault="00AB787D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A59B7A8" w14:textId="67620977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średnia arytmetyczna sprawność Prototypu Systemu w trakcie ładowania według wzoru:</w:t>
      </w:r>
    </w:p>
    <w:p w14:paraId="01B141F4" w14:textId="18CEC29A" w:rsidR="007A3DF4" w:rsidRPr="004344B5" w:rsidRDefault="00AB787D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CD64166" w14:textId="69A10836" w:rsidR="63A62854" w:rsidRPr="004344B5" w:rsidRDefault="005861D6" w:rsidP="008A1E6E">
      <w:pPr>
        <w:pStyle w:val="paragraph"/>
        <w:numPr>
          <w:ilvl w:val="0"/>
          <w:numId w:val="22"/>
        </w:numPr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wartości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oraz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bat-in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wyciągana jest średnia wartość η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2F1565A9" w14:textId="7676A3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5861D6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5861D6" w:rsidRPr="004344B5">
        <w:rPr>
          <w:rFonts w:eastAsia="Calibri" w:cstheme="minorHAnsi"/>
          <w:color w:val="000000" w:themeColor="text1"/>
          <w:u w:val="single"/>
        </w:rPr>
        <w:t xml:space="preserve"> „Sprawność Systemu</w:t>
      </w:r>
      <w:r w:rsidR="00BB326B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0407F8F8" w14:textId="4C2CFCEE" w:rsidR="2F20C99F" w:rsidRPr="004344B5" w:rsidRDefault="005861D6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„Sprawność Systemu” jest uznany za spełniony</w:t>
      </w:r>
      <w:r w:rsidR="2F20C99F" w:rsidRPr="004344B5">
        <w:rPr>
          <w:rFonts w:eastAsia="Calibri" w:cstheme="minorHAnsi"/>
          <w:color w:val="000000" w:themeColor="text1"/>
        </w:rPr>
        <w:t xml:space="preserve">, </w:t>
      </w:r>
      <w:r w:rsidRPr="004344B5">
        <w:rPr>
          <w:rFonts w:eastAsia="Calibri" w:cstheme="minorHAnsi"/>
          <w:color w:val="000000" w:themeColor="text1"/>
        </w:rPr>
        <w:t xml:space="preserve">jeśli wartość η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gorsza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D73D65" w:rsidRPr="004344B5">
        <w:rPr>
          <w:rFonts w:eastAsia="Calibri" w:cstheme="minorHAnsi"/>
          <w:color w:val="000000" w:themeColor="text1"/>
        </w:rPr>
        <w:t xml:space="preserve"> oraz minimalnej Sprawności Systemu, opisanej Wymaganiem Obligatoryjnym nr 6.32</w:t>
      </w:r>
      <w:r w:rsidRPr="004344B5">
        <w:rPr>
          <w:rFonts w:eastAsia="Calibri" w:cstheme="minorHAnsi"/>
          <w:color w:val="000000" w:themeColor="text1"/>
        </w:rPr>
        <w:t xml:space="preserve">. </w:t>
      </w:r>
      <w:r w:rsidR="2F20C99F" w:rsidRPr="004344B5">
        <w:rPr>
          <w:rFonts w:eastAsia="Calibri" w:cstheme="minorHAnsi"/>
          <w:color w:val="000000" w:themeColor="text1"/>
        </w:rPr>
        <w:t>Celem Wykonawcy jest osiągnięcie jak najwyższej wartości parametru</w:t>
      </w:r>
      <w:r w:rsidRPr="004344B5">
        <w:rPr>
          <w:rFonts w:eastAsia="Calibri" w:cstheme="minorHAnsi"/>
          <w:color w:val="000000" w:themeColor="text1"/>
        </w:rPr>
        <w:t xml:space="preserve"> η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3ED17A19" w14:textId="3A128B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2: Wymiary </w:t>
      </w:r>
      <w:r w:rsidR="007B02E7" w:rsidRPr="004344B5">
        <w:rPr>
          <w:rFonts w:eastAsia="Calibri" w:cstheme="minorHAnsi"/>
          <w:b/>
          <w:bCs/>
          <w:color w:val="000000" w:themeColor="text1"/>
        </w:rPr>
        <w:t>U</w:t>
      </w:r>
      <w:r w:rsidRPr="004344B5">
        <w:rPr>
          <w:rFonts w:eastAsia="Calibri" w:cstheme="minorHAnsi"/>
          <w:b/>
          <w:bCs/>
          <w:color w:val="000000" w:themeColor="text1"/>
        </w:rPr>
        <w:t>rządzenia</w:t>
      </w:r>
      <w:r w:rsidR="00D15A39" w:rsidRPr="004344B5">
        <w:rPr>
          <w:rFonts w:eastAsia="Calibri" w:cstheme="minorHAnsi"/>
          <w:b/>
          <w:bCs/>
          <w:color w:val="000000" w:themeColor="text1"/>
        </w:rPr>
        <w:t xml:space="preserve"> Centralnego</w:t>
      </w:r>
    </w:p>
    <w:p w14:paraId="144ECD38" w14:textId="69D10C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5276673" w14:textId="6BAB7550" w:rsidR="63A62854" w:rsidRPr="004344B5" w:rsidRDefault="390E0310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2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 xml:space="preserve">W przypadku niniejszego testu, Bateria Systemowa nie </w:t>
      </w:r>
      <w:r w:rsidR="215B09F0" w:rsidRPr="004344B5">
        <w:rPr>
          <w:rStyle w:val="normaltextrun"/>
          <w:rFonts w:eastAsia="Calibri" w:cstheme="minorHAnsi"/>
          <w:color w:val="000000" w:themeColor="text1"/>
        </w:rPr>
        <w:t>bierze udziału w teście.</w:t>
      </w:r>
      <w:r w:rsidR="25039091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5039091"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wyłączony i odłączony </w:t>
      </w:r>
      <w:r w:rsidR="00424203" w:rsidRPr="004344B5">
        <w:rPr>
          <w:rStyle w:val="normaltextrun"/>
          <w:rFonts w:cstheme="minorHAnsi"/>
          <w:color w:val="000000" w:themeColor="text1"/>
        </w:rPr>
        <w:t xml:space="preserve">od </w:t>
      </w:r>
      <w:r w:rsidR="25039091" w:rsidRPr="004344B5">
        <w:rPr>
          <w:rStyle w:val="normaltextrun"/>
          <w:rFonts w:cstheme="minorHAnsi"/>
          <w:color w:val="000000" w:themeColor="text1"/>
        </w:rPr>
        <w:t>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25039091" w:rsidRPr="004344B5">
        <w:rPr>
          <w:rStyle w:val="normaltextrun"/>
          <w:rFonts w:cstheme="minorHAnsi"/>
          <w:color w:val="000000" w:themeColor="text1"/>
        </w:rPr>
        <w:t>.</w:t>
      </w:r>
    </w:p>
    <w:p w14:paraId="07CAC238" w14:textId="0B3A4F2B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B5D5EDC" w14:textId="26D46569" w:rsidR="00856C49" w:rsidRPr="004344B5" w:rsidRDefault="007B02E7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dzenie</w:t>
      </w:r>
      <w:r w:rsidR="00D93E4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radiatorami i wszystkimi niezbędnymi do jego prawidłowej pracy elementami jest mierzone w następujący sposób – dokonywany jest pomiar w trzech płaszczyznach odcinków pomiędzy skrajnymi krawędziami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(lub niezbędnych do jego prawidłowej pracy elementów, jeśli znajdują się poza obrębem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). Jeśli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rządzenie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wymaga pewnej minimalnej odległości od ściany dla prawidł</w:t>
      </w:r>
      <w:r w:rsidR="00F911BA" w:rsidRPr="004344B5">
        <w:rPr>
          <w:rFonts w:eastAsia="Calibri" w:cstheme="minorHAnsi"/>
          <w:color w:val="000000" w:themeColor="text1"/>
          <w:sz w:val="22"/>
          <w:szCs w:val="22"/>
        </w:rPr>
        <w:t>owej pracy, wówczas odległość tę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dodaje się stosownie do wielkości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3A11240E" w14:textId="2C0C44EA" w:rsidR="63A62854" w:rsidRPr="004344B5" w:rsidRDefault="00856C49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Uzyskane w ramach pomiarów z punktu 1 wyniki są przez siebie mnożone w taki sposób, że obliczony zostaje parametr Objętość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V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[dm</w:t>
      </w:r>
      <w:r w:rsidRPr="004344B5">
        <w:rPr>
          <w:rFonts w:eastAsia="Calibri" w:cstheme="minorHAnsi"/>
          <w:color w:val="000000" w:themeColor="text1"/>
          <w:sz w:val="22"/>
          <w:szCs w:val="22"/>
          <w:vertAlign w:val="superscript"/>
        </w:rPr>
        <w:t>3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]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definiowana jako najmniejszy prostopadłościan, w którym w całości mieści się Urządzenie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innymi niezbędnymi do jego prawidłowej pracy elementami).</w:t>
      </w:r>
    </w:p>
    <w:p w14:paraId="56760921" w14:textId="77777777" w:rsidR="00D15807" w:rsidRPr="004344B5" w:rsidRDefault="00D15807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B4D0653" w14:textId="63CCAE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56C4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56C49" w:rsidRPr="004344B5">
        <w:rPr>
          <w:rFonts w:eastAsia="Calibri" w:cstheme="minorHAnsi"/>
          <w:color w:val="000000" w:themeColor="text1"/>
          <w:u w:val="single"/>
        </w:rPr>
        <w:t xml:space="preserve"> „Wymiary Urządzenia</w:t>
      </w:r>
      <w:r w:rsidR="00A92604" w:rsidRPr="004344B5">
        <w:rPr>
          <w:rFonts w:eastAsia="Calibri" w:cstheme="minorHAnsi"/>
          <w:color w:val="000000" w:themeColor="text1"/>
          <w:u w:val="single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C909C42" w14:textId="229B542C" w:rsidR="2F20C99F" w:rsidRPr="004344B5" w:rsidRDefault="00856C4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lastRenderedPageBreak/>
        <w:t>Test „Wymiary Urządzenia</w:t>
      </w:r>
      <w:r w:rsidR="00A92604" w:rsidRPr="004344B5">
        <w:rPr>
          <w:rFonts w:eastAsia="Calibri" w:cstheme="minorHAnsi"/>
          <w:color w:val="000000" w:themeColor="text1"/>
        </w:rPr>
        <w:t xml:space="preserve"> Centralnego</w:t>
      </w:r>
      <w:r w:rsidRPr="004344B5">
        <w:rPr>
          <w:rFonts w:eastAsia="Calibri" w:cstheme="minorHAnsi"/>
          <w:color w:val="000000" w:themeColor="text1"/>
        </w:rPr>
        <w:t xml:space="preserve">” jest uznany za spełniony, jeśli wartość </w:t>
      </w:r>
      <w:r w:rsidRPr="004344B5">
        <w:rPr>
          <w:rFonts w:eastAsia="Calibri" w:cstheme="minorHAnsi"/>
          <w:i/>
          <w:color w:val="000000" w:themeColor="text1"/>
        </w:rPr>
        <w:t>V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>nie gorsza niż deklaracja</w:t>
      </w:r>
      <w:r w:rsidR="00D27576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Błędu. Celem Wykonawcy jest osiągnięcie jak najwyższej wartości parametru V. 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Celem Wykonawcy jest osiągnięcie jak najmniejszej wartości parametru</w:t>
      </w:r>
      <w:r w:rsidR="00C17D62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C17D62" w:rsidRPr="004344B5">
        <w:rPr>
          <w:rStyle w:val="normaltextrun"/>
          <w:rFonts w:eastAsia="Calibri" w:cstheme="minorHAnsi"/>
          <w:i/>
          <w:color w:val="000000" w:themeColor="text1"/>
        </w:rPr>
        <w:t>V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. </w:t>
      </w:r>
    </w:p>
    <w:p w14:paraId="3D4CAE08" w14:textId="2A4A69A0" w:rsidR="3AC2DEC7" w:rsidRPr="004344B5" w:rsidRDefault="2F20C99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3: Poziom hałasu</w:t>
      </w:r>
    </w:p>
    <w:p w14:paraId="1E743731" w14:textId="0EF601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6BD80A4" w14:textId="5CFA007F" w:rsidR="2F20C99F" w:rsidRPr="004344B5" w:rsidRDefault="003D2F83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M</w:t>
      </w:r>
      <w:r w:rsidRPr="004344B5">
        <w:rPr>
          <w:rStyle w:val="normaltextrun"/>
          <w:rFonts w:cstheme="minorHAnsi"/>
          <w:color w:val="000000" w:themeColor="text1"/>
        </w:rPr>
        <w:t>iernik natężenia dź</w:t>
      </w:r>
      <w:r w:rsidR="005038C4" w:rsidRPr="004344B5">
        <w:rPr>
          <w:rStyle w:val="normaltextrun"/>
          <w:rFonts w:cstheme="minorHAnsi"/>
          <w:color w:val="000000" w:themeColor="text1"/>
        </w:rPr>
        <w:t>więku pracujący w zakresie od 32</w:t>
      </w:r>
      <w:r w:rsidRPr="004344B5">
        <w:rPr>
          <w:rStyle w:val="normaltextrun"/>
          <w:rFonts w:cstheme="minorHAnsi"/>
          <w:color w:val="000000" w:themeColor="text1"/>
        </w:rPr>
        <w:t xml:space="preserve"> Hz do </w:t>
      </w:r>
      <w:r w:rsidR="005038C4" w:rsidRPr="004344B5">
        <w:rPr>
          <w:rStyle w:val="normaltextrun"/>
          <w:rFonts w:cstheme="minorHAnsi"/>
          <w:color w:val="000000" w:themeColor="text1"/>
        </w:rPr>
        <w:t>8</w:t>
      </w:r>
      <w:r w:rsidRPr="004344B5">
        <w:rPr>
          <w:rStyle w:val="normaltextrun"/>
          <w:rFonts w:cstheme="minorHAnsi"/>
          <w:color w:val="000000" w:themeColor="text1"/>
        </w:rPr>
        <w:t xml:space="preserve"> kHz z zastosowaniem filtra C ustawiony w odległości 1 m od </w:t>
      </w:r>
      <w:ins w:id="11" w:author="Autor">
        <w:r w:rsidR="00443A62">
          <w:rPr>
            <w:rStyle w:val="normaltextrun"/>
            <w:rFonts w:cstheme="minorHAnsi"/>
            <w:color w:val="000000" w:themeColor="text1"/>
          </w:rPr>
          <w:t xml:space="preserve">kolejno </w:t>
        </w:r>
      </w:ins>
      <w:r w:rsidRPr="004344B5">
        <w:rPr>
          <w:rStyle w:val="normaltextrun"/>
          <w:rFonts w:cstheme="minorHAnsi"/>
          <w:color w:val="000000" w:themeColor="text1"/>
        </w:rPr>
        <w:t>Urządzenia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Centralnego</w:t>
      </w:r>
      <w:ins w:id="12" w:author="Autor">
        <w:r w:rsidR="00443A62">
          <w:rPr>
            <w:rStyle w:val="normaltextrun"/>
            <w:rFonts w:cstheme="minorHAnsi"/>
            <w:color w:val="000000" w:themeColor="text1"/>
          </w:rPr>
          <w:t xml:space="preserve"> </w:t>
        </w:r>
        <w:r w:rsidR="00443A62" w:rsidRPr="4CA45DCC">
          <w:rPr>
            <w:rStyle w:val="normaltextrun"/>
            <w:color w:val="000000" w:themeColor="text1"/>
          </w:rPr>
          <w:t>a następnie od Baterii Systemowej</w:t>
        </w:r>
      </w:ins>
      <w:r w:rsidRPr="004344B5">
        <w:rPr>
          <w:rStyle w:val="normaltextrun"/>
          <w:rFonts w:cstheme="minorHAnsi"/>
          <w:color w:val="000000" w:themeColor="text1"/>
        </w:rPr>
        <w:t>.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</w:t>
      </w:r>
      <w:r w:rsidR="008D04DE" w:rsidRPr="004344B5">
        <w:rPr>
          <w:rStyle w:val="normaltextrun"/>
          <w:rFonts w:cstheme="minorHAnsi"/>
          <w:color w:val="000000" w:themeColor="text1"/>
        </w:rPr>
        <w:t xml:space="preserve"> i podłączony do elektrycznej sieci wewnętrznej budynku.</w:t>
      </w:r>
      <w:ins w:id="13" w:author="Autor">
        <w:r w:rsidR="00443A62">
          <w:rPr>
            <w:rStyle w:val="normaltextrun"/>
            <w:rFonts w:cstheme="minorHAnsi"/>
            <w:color w:val="000000" w:themeColor="text1"/>
          </w:rPr>
          <w:t xml:space="preserve"> </w:t>
        </w:r>
        <w:r w:rsidR="00443A62" w:rsidRPr="4CA45DCC">
          <w:rPr>
            <w:rStyle w:val="normaltextrun"/>
            <w:color w:val="000000" w:themeColor="text1"/>
          </w:rPr>
          <w:t>Test zostanie wykonany osobno dla Baterii Systemowej na zewnątrz budynku i osobno dla Urządzenia Centralnego wewnątrz budynku.</w:t>
        </w:r>
      </w:ins>
    </w:p>
    <w:p w14:paraId="1442224A" w14:textId="0133B6E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3BF04D0" w14:textId="1E8A39B5" w:rsidR="00E60F06" w:rsidRPr="004344B5" w:rsidRDefault="00443A62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ins w:id="14" w:author="Autor">
        <w:r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t xml:space="preserve">Kolejno </w:t>
        </w:r>
      </w:ins>
      <w:del w:id="15" w:author="Autor">
        <w:r w:rsidR="00E60F06" w:rsidRPr="004344B5" w:rsidDel="00443A62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delText xml:space="preserve">Do </w:delText>
        </w:r>
      </w:del>
      <w:ins w:id="16" w:author="Autor">
        <w:r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t>d</w:t>
        </w:r>
        <w:r w:rsidRPr="004344B5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t xml:space="preserve">o </w:t>
        </w:r>
      </w:ins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Centralnego, </w:t>
      </w:r>
      <w:ins w:id="17" w:author="Autor">
        <w:r w:rsidRPr="2C2341BA">
          <w:rPr>
            <w:rFonts w:ascii="Calibri" w:eastAsia="Calibri" w:hAnsi="Calibri" w:cs="Calibri"/>
            <w:color w:val="000000" w:themeColor="text1"/>
            <w:sz w:val="22"/>
            <w:szCs w:val="22"/>
          </w:rPr>
          <w:t>a następnie do Baterii Systemowej</w:t>
        </w:r>
        <w:r>
          <w:rPr>
            <w:rFonts w:ascii="Calibri" w:eastAsia="Calibri" w:hAnsi="Calibri" w:cs="Calibri"/>
            <w:color w:val="000000" w:themeColor="text1"/>
            <w:sz w:val="22"/>
            <w:szCs w:val="22"/>
          </w:rPr>
          <w:t>,</w:t>
        </w:r>
        <w:r w:rsidRPr="004344B5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t xml:space="preserve"> </w:t>
        </w:r>
      </w:ins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wchodzącego w skład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złącza OUT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zostaje podłączone obciążenie o wartościach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5, 10, 20, 30, 50, 100% mocy znamionowej. </w:t>
      </w:r>
    </w:p>
    <w:p w14:paraId="48C8B307" w14:textId="62BEF701" w:rsidR="00A92604" w:rsidRPr="004344B5" w:rsidRDefault="00A92604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Każde ww. obciążenie jest utrzymywane dla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okres min. 1 h, po czym następuje zmiana na kolejną – wyższą wartość obciążenia.</w:t>
      </w:r>
    </w:p>
    <w:p w14:paraId="4A004681" w14:textId="4C374981" w:rsidR="00E60F06" w:rsidRPr="004344B5" w:rsidRDefault="00E60F06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Dla każdego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ww.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obciążenia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wskazany okres – min. 1 ha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mierzone jest natężenie dźwięku </w:t>
      </w:r>
      <w:ins w:id="18" w:author="Autor">
        <w:r w:rsidR="00443A62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t xml:space="preserve">kolejno dla </w:t>
        </w:r>
      </w:ins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ins w:id="19" w:author="Autor">
        <w:r w:rsidR="00443A62" w:rsidRPr="4CA45DCC">
          <w:rPr>
            <w:rFonts w:ascii="Calibri" w:eastAsia="Calibri" w:hAnsi="Calibri" w:cs="Calibri"/>
            <w:color w:val="000000" w:themeColor="text1"/>
            <w:sz w:val="22"/>
            <w:szCs w:val="22"/>
          </w:rPr>
          <w:t xml:space="preserve">a następnie dla Baterii Systemowej </w:t>
        </w:r>
      </w:ins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przy wszystkich możliwych trybach i konfiguracjach pracy 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2BEA947E" w14:textId="6375803D" w:rsidR="63A62854" w:rsidRPr="004344B5" w:rsidRDefault="00E60F06" w:rsidP="008A1E6E">
      <w:pPr>
        <w:pStyle w:val="Akapitzlist"/>
        <w:numPr>
          <w:ilvl w:val="0"/>
          <w:numId w:val="2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2F20C99F" w:rsidRPr="004344B5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 xml:space="preserve"> [dB]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natężenia dźwięku dla wszystkich wartości obciążeń</w:t>
      </w:r>
      <w:r w:rsidR="00BC18CA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przy wszystkich możliwych trybach i konfiguracjach pracy</w:t>
      </w:r>
      <w:ins w:id="20" w:author="Autor">
        <w:r w:rsidR="00443A62">
          <w:rPr>
            <w:rFonts w:eastAsia="Calibri" w:cstheme="minorHAnsi"/>
            <w:color w:val="000000" w:themeColor="text1"/>
            <w:sz w:val="22"/>
            <w:szCs w:val="22"/>
          </w:rPr>
          <w:t xml:space="preserve"> dla kolejno</w:t>
        </w:r>
      </w:ins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ins w:id="21" w:author="Autor">
        <w:r w:rsidR="00443A62" w:rsidRPr="4CA45DCC">
          <w:rPr>
            <w:rFonts w:ascii="Calibri" w:eastAsia="Calibri" w:hAnsi="Calibri" w:cs="Calibri"/>
            <w:color w:val="000000" w:themeColor="text1"/>
            <w:sz w:val="22"/>
            <w:szCs w:val="22"/>
          </w:rPr>
          <w:t>a następnie Baterii Systemowej</w:t>
        </w:r>
        <w:r w:rsidR="00443A62" w:rsidRPr="004344B5">
          <w:rPr>
            <w:rFonts w:eastAsia="Calibri" w:cstheme="minorHAnsi"/>
            <w:color w:val="000000" w:themeColor="text1"/>
            <w:sz w:val="22"/>
            <w:szCs w:val="22"/>
          </w:rPr>
          <w:t xml:space="preserve"> </w:t>
        </w:r>
      </w:ins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 całym wymaganym zakresie temperatur i wilgotności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284970AC" w14:textId="77777777" w:rsidR="00886A0A" w:rsidRPr="004344B5" w:rsidRDefault="00886A0A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5E8B81B0" w14:textId="30A9F5A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6A0A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6A0A" w:rsidRPr="004344B5">
        <w:rPr>
          <w:rFonts w:eastAsia="Calibri" w:cstheme="minorHAnsi"/>
          <w:color w:val="000000" w:themeColor="text1"/>
          <w:u w:val="single"/>
        </w:rPr>
        <w:t xml:space="preserve"> „Poziom hałasu”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7DE81880" w14:textId="7DF33984" w:rsidR="2F20C99F" w:rsidRPr="004344B5" w:rsidRDefault="00A72FD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„Poziom hałasu” jest uznany za spełniony</w:t>
      </w:r>
      <w:r w:rsidR="2F20C99F" w:rsidRPr="004344B5">
        <w:rPr>
          <w:rFonts w:eastAsia="Calibri" w:cstheme="minorHAnsi"/>
          <w:color w:val="000000" w:themeColor="text1"/>
        </w:rPr>
        <w:t>,</w:t>
      </w:r>
      <w:r w:rsidRPr="004344B5">
        <w:rPr>
          <w:rFonts w:eastAsia="Calibri" w:cstheme="minorHAnsi"/>
          <w:color w:val="000000" w:themeColor="text1"/>
        </w:rPr>
        <w:t xml:space="preserve"> jeśli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wartość</w:t>
      </w:r>
      <w:r w:rsidRPr="004344B5">
        <w:rPr>
          <w:rFonts w:eastAsia="Calibri" w:cstheme="minorHAnsi"/>
          <w:i/>
          <w:color w:val="000000" w:themeColor="text1"/>
        </w:rPr>
        <w:t xml:space="preserve"> W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grosza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435139" w:rsidRPr="004344B5">
        <w:rPr>
          <w:rFonts w:eastAsia="Calibri" w:cstheme="minorHAnsi"/>
          <w:color w:val="000000" w:themeColor="text1"/>
        </w:rPr>
        <w:t xml:space="preserve"> oraz maksymalnego Poziomu hałasu opisanego Wymaganiem Obligatoryjnym nr 6.33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i/>
          <w:color w:val="000000" w:themeColor="text1"/>
        </w:rPr>
        <w:t>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26B90EEB" w14:textId="0BD7AAF4" w:rsidR="2F20C99F" w:rsidRPr="004344B5" w:rsidRDefault="00707FBF" w:rsidP="00DF59BD">
      <w:pPr>
        <w:pStyle w:val="Akapitzlist"/>
        <w:numPr>
          <w:ilvl w:val="0"/>
          <w:numId w:val="5"/>
        </w:numPr>
        <w:spacing w:before="120" w:after="120"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Testy dla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Obligatoryjn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w Załączniku 1: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4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-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3</w:t>
      </w:r>
      <w:r w:rsidR="000B28F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.25 i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.28</w:t>
      </w:r>
    </w:p>
    <w:p w14:paraId="1664E971" w14:textId="146046C2" w:rsidR="63A62854" w:rsidRPr="004344B5" w:rsidRDefault="2F20C99F" w:rsidP="00DF59BD">
      <w:pPr>
        <w:spacing w:before="120" w:after="12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4: Tryb pracy wyspowej</w:t>
      </w:r>
    </w:p>
    <w:p w14:paraId="68733FCD" w14:textId="2BF6D6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6643148E" w14:textId="621C924E" w:rsidR="63A62854" w:rsidRPr="004344B5" w:rsidRDefault="3F723493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4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zostają urządzenia pomiarowe oraz zapewnione zostaje zbieranie danych dotyczących pomiarów.</w:t>
      </w:r>
      <w:r w:rsidR="08622E49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 i podłączony do 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8622E49" w:rsidRPr="004344B5">
        <w:rPr>
          <w:rStyle w:val="normaltextrun"/>
          <w:rFonts w:cstheme="minorHAnsi"/>
          <w:color w:val="000000" w:themeColor="text1"/>
        </w:rPr>
        <w:t>.</w:t>
      </w:r>
    </w:p>
    <w:p w14:paraId="5D47AF59" w14:textId="6808908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F944E0" w14:textId="0B3A0979" w:rsidR="2F20C99F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>Urządzenie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Centralne, wchodzące w skład Prototypu Systemu,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konfigurowane w następujący sposób: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IN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, 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PV - odłączone,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OUT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,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BAT - podłączone. </w:t>
      </w:r>
    </w:p>
    <w:p w14:paraId="306C7AEC" w14:textId="302140EA" w:rsidR="00E401B9" w:rsidRPr="004344B5" w:rsidRDefault="2F20C99F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odłącz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elektrycznej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2BD78C2B" w14:textId="267B2CE9" w:rsidR="003A0E14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zas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 - </w:t>
      </w:r>
      <w:r w:rsidR="00687947" w:rsidRPr="004344B5">
        <w:rPr>
          <w:rFonts w:eastAsia="Calibri" w:cstheme="minorHAnsi"/>
          <w:i/>
          <w:color w:val="000000" w:themeColor="text1"/>
          <w:sz w:val="22"/>
          <w:szCs w:val="22"/>
        </w:rPr>
        <w:t>Ts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Prototyp Systemu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dostarczać będzie do obciążenia tę samą moc co przed odłączeniem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od elektrycznej sieci wewnętrznej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sieciowej na wyspową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7CEFA65F" w14:textId="126AF221" w:rsidR="63A62854" w:rsidRPr="004344B5" w:rsidRDefault="2F20C99F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62A18DF7" w14:textId="788E0B0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D6BD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D6BD1" w:rsidRPr="004344B5">
        <w:rPr>
          <w:rFonts w:eastAsia="Calibri" w:cstheme="minorHAnsi"/>
          <w:color w:val="000000" w:themeColor="text1"/>
          <w:u w:val="single"/>
        </w:rPr>
        <w:t xml:space="preserve"> „Tryb pracy wyspowej”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1DC93A01" w14:textId="78731F1D" w:rsidR="2F20C99F" w:rsidRPr="004344B5" w:rsidRDefault="0068794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wyspowej” jest uznawany za spełniony, jeśli wartość </w:t>
      </w:r>
      <w:r w:rsidRPr="004344B5">
        <w:rPr>
          <w:rFonts w:eastAsia="Calibri" w:cstheme="minorHAnsi"/>
          <w:i/>
          <w:color w:val="000000" w:themeColor="text1"/>
        </w:rPr>
        <w:t>Ts</w:t>
      </w:r>
      <w:r w:rsidRPr="004344B5">
        <w:rPr>
          <w:rFonts w:eastAsia="Calibri" w:cstheme="minorHAnsi"/>
          <w:color w:val="000000" w:themeColor="text1"/>
        </w:rPr>
        <w:t xml:space="preserve"> uzyskana w ramach Testu jest </w:t>
      </w:r>
      <w:r w:rsidR="2F20C99F" w:rsidRPr="004344B5">
        <w:rPr>
          <w:rFonts w:eastAsia="Calibri" w:cstheme="minorHAnsi"/>
          <w:color w:val="000000" w:themeColor="text1"/>
        </w:rPr>
        <w:t>nie dłuższ</w:t>
      </w:r>
      <w:r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niż </w:t>
      </w:r>
      <w:r w:rsidR="007A6DBA" w:rsidRPr="004344B5">
        <w:rPr>
          <w:rFonts w:eastAsia="Calibri" w:cstheme="minorHAnsi"/>
          <w:color w:val="000000" w:themeColor="text1"/>
        </w:rPr>
        <w:t>maksymalny czas przejścia Urządzenia</w:t>
      </w:r>
      <w:r w:rsidR="003B0E18" w:rsidRPr="004344B5">
        <w:rPr>
          <w:rFonts w:eastAsia="Calibri" w:cstheme="minorHAnsi"/>
          <w:color w:val="000000" w:themeColor="text1"/>
        </w:rPr>
        <w:t xml:space="preserve"> Centralnego</w:t>
      </w:r>
      <w:r w:rsidR="007A6DBA" w:rsidRPr="004344B5">
        <w:rPr>
          <w:rFonts w:eastAsia="Calibri" w:cstheme="minorHAnsi"/>
          <w:color w:val="000000" w:themeColor="text1"/>
        </w:rPr>
        <w:t xml:space="preserve"> z pracy sieciowej na wyspową wskazany w Wymaganiu Obligatoryjnym nr </w:t>
      </w:r>
      <w:r w:rsidR="52920861" w:rsidRPr="004344B5">
        <w:rPr>
          <w:rFonts w:eastAsia="Calibri" w:cstheme="minorHAnsi"/>
          <w:color w:val="000000" w:themeColor="text1"/>
        </w:rPr>
        <w:t>7</w:t>
      </w:r>
      <w:r w:rsidR="007A6DBA"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6</w:t>
      </w:r>
      <w:r w:rsidR="007A6DBA"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Ts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7E6799E" w14:textId="5896454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5: Tryb pracy sieciowej</w:t>
      </w:r>
    </w:p>
    <w:p w14:paraId="2238924A" w14:textId="322B3CA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3851AEF7" w14:textId="3011E5F7" w:rsidR="00715CBB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</w:t>
      </w:r>
      <w:r w:rsidR="00E92ABD" w:rsidRPr="004344B5">
        <w:rPr>
          <w:rStyle w:val="normaltextrun"/>
          <w:rFonts w:cstheme="minorHAnsi"/>
          <w:color w:val="000000" w:themeColor="text1"/>
        </w:rPr>
        <w:t>emową) jest uruchomiony i pod</w:t>
      </w:r>
      <w:r w:rsidR="00A01621" w:rsidRPr="004344B5">
        <w:rPr>
          <w:rStyle w:val="normaltextrun"/>
          <w:rFonts w:cstheme="minorHAnsi"/>
          <w:color w:val="000000" w:themeColor="text1"/>
        </w:rPr>
        <w:t>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60621630" w14:textId="1AC4AD0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767C4146" w14:textId="2A013EF5" w:rsidR="00715CBB" w:rsidRPr="004344B5" w:rsidRDefault="2F20C99F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elektrycznej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5287AD42" w14:textId="46A80912" w:rsidR="63A62854" w:rsidRPr="004344B5" w:rsidRDefault="00715CBB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czas</w:t>
      </w:r>
      <w:r w:rsidRPr="004344B5" w:rsidDel="00715CB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Tw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Prototyp Systemu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przestanie całkowicie pobierać prąd 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 xml:space="preserve">ystemowej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 dostarczać będzie do obciążenia tę samą moc co przed podłączeniem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wyspowej na sieciową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.  </w:t>
      </w:r>
    </w:p>
    <w:p w14:paraId="5206E504" w14:textId="77777777" w:rsidR="00715CBB" w:rsidRPr="004344B5" w:rsidRDefault="00715CBB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94C5DDE" w14:textId="058FB3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715CBB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715CBB" w:rsidRPr="004344B5">
        <w:rPr>
          <w:rFonts w:eastAsia="Calibri" w:cstheme="minorHAnsi"/>
          <w:color w:val="000000" w:themeColor="text1"/>
          <w:u w:val="single"/>
        </w:rPr>
        <w:t xml:space="preserve"> „Tryb pracy sieciowej”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6646832D" w14:textId="41899063" w:rsidR="2F20C99F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sieciowej” </w:t>
      </w:r>
      <w:r w:rsidR="00B91884" w:rsidRPr="004344B5">
        <w:rPr>
          <w:rFonts w:eastAsia="Calibri" w:cstheme="minorHAnsi"/>
          <w:color w:val="000000" w:themeColor="text1"/>
        </w:rPr>
        <w:t>jest uznany za spełniony</w:t>
      </w:r>
      <w:r w:rsidR="2F20C99F" w:rsidRPr="004344B5">
        <w:rPr>
          <w:rFonts w:eastAsia="Calibri" w:cstheme="minorHAnsi"/>
          <w:color w:val="000000" w:themeColor="text1"/>
        </w:rPr>
        <w:t>, jeśli</w:t>
      </w:r>
      <w:r w:rsidRPr="004344B5">
        <w:rPr>
          <w:rFonts w:eastAsia="Calibri" w:cstheme="minorHAnsi"/>
          <w:color w:val="000000" w:themeColor="text1"/>
        </w:rPr>
        <w:t xml:space="preserve"> wartość </w:t>
      </w:r>
      <w:r w:rsidRPr="004344B5">
        <w:rPr>
          <w:rFonts w:eastAsia="Calibri" w:cstheme="minorHAnsi"/>
          <w:i/>
          <w:color w:val="000000" w:themeColor="text1"/>
        </w:rPr>
        <w:t>Tw</w:t>
      </w:r>
      <w:r w:rsidRPr="004344B5">
        <w:rPr>
          <w:rFonts w:eastAsia="Calibri" w:cstheme="minorHAnsi"/>
          <w:color w:val="000000" w:themeColor="text1"/>
        </w:rPr>
        <w:t xml:space="preserve"> uzyskana w ramach Testu jest nie dłuższa niż maksymalny czas przejścia Urządzenia </w:t>
      </w:r>
      <w:r w:rsidR="003B0E1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z pracy wyspowej na sieciową wskazany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7</w:t>
      </w:r>
      <w:r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00B91884" w:rsidRPr="004344B5">
        <w:rPr>
          <w:rFonts w:eastAsia="Calibri" w:cstheme="minorHAnsi"/>
          <w:color w:val="000000" w:themeColor="text1"/>
        </w:rPr>
        <w:t>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1D82F66A" w14:textId="2EB9A3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6: Współczynnik zawartości harmonicznych (THD)</w:t>
      </w:r>
    </w:p>
    <w:p w14:paraId="3C6799B0" w14:textId="18AD962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17B9F9C" w14:textId="007C1C67" w:rsidR="008951BC" w:rsidRPr="004344B5" w:rsidRDefault="008951B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A01621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</w:t>
      </w:r>
      <w:r w:rsidR="003B174D" w:rsidRPr="004344B5">
        <w:rPr>
          <w:rStyle w:val="normaltextrun"/>
          <w:rFonts w:cstheme="minorHAnsi"/>
          <w:color w:val="000000" w:themeColor="text1"/>
        </w:rPr>
        <w:t>, p</w:t>
      </w:r>
      <w:r w:rsidR="00A01621" w:rsidRPr="004344B5">
        <w:rPr>
          <w:rStyle w:val="normaltextrun"/>
          <w:rFonts w:cstheme="minorHAnsi"/>
          <w:color w:val="000000" w:themeColor="text1"/>
        </w:rPr>
        <w:t>odłączony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2E795D8F" w14:textId="20B4DE9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A267E03" w14:textId="548EE699" w:rsidR="008951BC" w:rsidRPr="004344B5" w:rsidRDefault="2F20C99F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Do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>do złącza OUT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urządzenie umożliwiające pomiar THD. </w:t>
      </w:r>
    </w:p>
    <w:p w14:paraId="198F17CE" w14:textId="3E2689FC" w:rsidR="008951BC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poziom THD przy wszystkich możliwych trybach i konfiguracjach pracy Urządzenia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1F433682" w14:textId="1EE6C98A" w:rsidR="63A62854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– THD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THD przy wszystkich możliwych trybach i konfiguracjach pracy 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63C3D429" w14:textId="77777777" w:rsidR="008951BC" w:rsidRPr="004344B5" w:rsidRDefault="008951BC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4CA498F8" w14:textId="72D487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B9188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B91884" w:rsidRPr="004344B5">
        <w:rPr>
          <w:rFonts w:eastAsia="Calibri" w:cstheme="minorHAnsi"/>
          <w:color w:val="000000" w:themeColor="text1"/>
          <w:u w:val="single"/>
        </w:rPr>
        <w:t xml:space="preserve"> „</w:t>
      </w:r>
      <w:r w:rsidR="00B91884" w:rsidRPr="004344B5">
        <w:rPr>
          <w:rFonts w:eastAsia="Calibri" w:cstheme="minorHAnsi"/>
          <w:bCs/>
          <w:color w:val="000000" w:themeColor="text1"/>
          <w:u w:val="single"/>
        </w:rPr>
        <w:t>Współczynnik zawartości harmonicznych (THD)”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72C419B7" w14:textId="63ACD86B" w:rsidR="2F20C99F" w:rsidRPr="004344B5" w:rsidRDefault="00B91884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</w:t>
      </w:r>
      <w:r w:rsidRPr="004344B5">
        <w:rPr>
          <w:rFonts w:eastAsia="Calibri" w:cstheme="minorHAnsi"/>
          <w:bCs/>
          <w:color w:val="000000" w:themeColor="text1"/>
        </w:rPr>
        <w:t>Współczynnik zawartości harmonicznych (THD)” jest uznany za spełniony</w:t>
      </w:r>
      <w:r w:rsidRPr="004344B5">
        <w:rPr>
          <w:rFonts w:eastAsia="Calibri" w:cstheme="minorHAnsi"/>
          <w:color w:val="000000" w:themeColor="text1"/>
        </w:rPr>
        <w:t xml:space="preserve">, jeśli wartość THD uzyskana w ramach Testu jest mniejsza niż maksymalna dopuszczalna wartość współczynnika zawartości harmonicznych </w:t>
      </w:r>
      <w:del w:id="22" w:author="Autor">
        <w:r w:rsidRPr="004344B5" w:rsidDel="00443A62">
          <w:rPr>
            <w:rFonts w:eastAsia="Calibri" w:cstheme="minorHAnsi"/>
            <w:color w:val="000000" w:themeColor="text1"/>
          </w:rPr>
          <w:delText>prądu</w:delText>
        </w:r>
      </w:del>
      <w:ins w:id="23" w:author="Autor">
        <w:r w:rsidR="00443A62">
          <w:rPr>
            <w:rFonts w:eastAsia="Calibri" w:cstheme="minorHAnsi"/>
            <w:color w:val="000000" w:themeColor="text1"/>
          </w:rPr>
          <w:t>napięcia</w:t>
        </w:r>
      </w:ins>
      <w:r w:rsidRPr="004344B5">
        <w:rPr>
          <w:rFonts w:eastAsia="Calibri" w:cstheme="minorHAnsi"/>
          <w:color w:val="000000" w:themeColor="text1"/>
        </w:rPr>
        <w:t xml:space="preserve">, wskazana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8</w:t>
      </w:r>
      <w:r w:rsidRPr="004344B5">
        <w:rPr>
          <w:rFonts w:eastAsia="Calibri" w:cstheme="minorHAnsi"/>
          <w:color w:val="000000" w:themeColor="text1"/>
        </w:rPr>
        <w:t xml:space="preserve"> w Załączniku nr 1 do Regulaminu.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</w:t>
      </w:r>
      <w:r w:rsidR="00A01621" w:rsidRPr="004344B5">
        <w:rPr>
          <w:rFonts w:eastAsia="Calibri" w:cstheme="minorHAnsi"/>
          <w:color w:val="000000" w:themeColor="text1"/>
        </w:rPr>
        <w:t>ww.</w:t>
      </w:r>
      <w:r w:rsidR="2F20C99F" w:rsidRPr="004344B5">
        <w:rPr>
          <w:rFonts w:eastAsia="Calibri" w:cstheme="minorHAnsi"/>
          <w:color w:val="000000" w:themeColor="text1"/>
        </w:rPr>
        <w:t xml:space="preserve"> parametru. </w:t>
      </w:r>
    </w:p>
    <w:p w14:paraId="47E49BF5" w14:textId="0A78060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7: </w:t>
      </w:r>
      <w:del w:id="24" w:author="Autor">
        <w:r w:rsidRPr="004344B5" w:rsidDel="00443A62">
          <w:rPr>
            <w:rFonts w:eastAsia="Calibri" w:cstheme="minorHAnsi"/>
            <w:b/>
            <w:bCs/>
            <w:color w:val="000000" w:themeColor="text1"/>
          </w:rPr>
          <w:delText xml:space="preserve">Poziom tętnień </w:delText>
        </w:r>
      </w:del>
      <w:ins w:id="25" w:author="Autor">
        <w:r w:rsidR="00443A62" w:rsidRPr="609F1AFE">
          <w:rPr>
            <w:rFonts w:ascii="Calibri" w:eastAsia="Calibri" w:hAnsi="Calibri" w:cs="Calibri"/>
            <w:b/>
            <w:bCs/>
            <w:color w:val="000000" w:themeColor="text1"/>
          </w:rPr>
          <w:t>Bateria Systemowa - obudowa</w:t>
        </w:r>
      </w:ins>
    </w:p>
    <w:p w14:paraId="30EA7491" w14:textId="77777777" w:rsidR="00443A62" w:rsidRDefault="00443A62" w:rsidP="00443A62">
      <w:pPr>
        <w:spacing w:line="276" w:lineRule="auto"/>
        <w:jc w:val="both"/>
        <w:rPr>
          <w:ins w:id="26" w:author="Autor"/>
          <w:rFonts w:ascii="Calibri" w:eastAsia="Calibri" w:hAnsi="Calibri" w:cs="Calibri"/>
          <w:color w:val="000000" w:themeColor="text1"/>
        </w:rPr>
      </w:pPr>
      <w:ins w:id="27" w:author="Autor">
        <w:r w:rsidRPr="609F1AFE">
          <w:rPr>
            <w:rFonts w:ascii="Calibri" w:eastAsia="Calibri" w:hAnsi="Calibri" w:cs="Calibri"/>
            <w:color w:val="000000" w:themeColor="text1"/>
            <w:u w:val="single"/>
          </w:rPr>
          <w:t>Środowisko testowe:</w:t>
        </w:r>
      </w:ins>
    </w:p>
    <w:p w14:paraId="2444B2EC" w14:textId="6BAC1A9E" w:rsidR="00443A62" w:rsidRPr="00443A62" w:rsidRDefault="00443A62" w:rsidP="00443A62">
      <w:pPr>
        <w:pStyle w:val="paragraph"/>
        <w:spacing w:line="276" w:lineRule="auto"/>
        <w:rPr>
          <w:ins w:id="28" w:author="Autor"/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ins w:id="29" w:author="Autor">
        <w:r w:rsidRPr="0C9BB3B9">
          <w:rPr>
            <w:rFonts w:ascii="Calibri" w:eastAsia="Calibri" w:hAnsi="Calibri" w:cs="Calibri"/>
            <w:color w:val="000000" w:themeColor="text1"/>
            <w:sz w:val="22"/>
            <w:szCs w:val="22"/>
          </w:rPr>
          <w:t>Zgodne z normą</w:t>
        </w:r>
        <w:r w:rsidRPr="0C9BB3B9">
          <w:rPr>
            <w:rFonts w:ascii="Calibri" w:eastAsia="Calibri" w:hAnsi="Calibri" w:cs="Calibri"/>
            <w:color w:val="000000" w:themeColor="text1"/>
            <w:sz w:val="22"/>
            <w:szCs w:val="22"/>
            <w:u w:val="single"/>
          </w:rPr>
          <w:t xml:space="preserve"> </w:t>
        </w:r>
        <w:r w:rsidRPr="0C9BB3B9">
          <w:rPr>
            <w:rStyle w:val="normaltextrun"/>
            <w:rFonts w:ascii="Calibri" w:hAnsi="Calibri" w:cs="Calibri"/>
            <w:color w:val="000000" w:themeColor="text1"/>
            <w:sz w:val="22"/>
            <w:szCs w:val="22"/>
          </w:rPr>
          <w:t>PN-EN 60529:2003.</w:t>
        </w:r>
      </w:ins>
    </w:p>
    <w:p w14:paraId="7A90BD9B" w14:textId="77777777" w:rsidR="00443A62" w:rsidRDefault="00443A62" w:rsidP="00443A62">
      <w:pPr>
        <w:pStyle w:val="paragraph"/>
        <w:spacing w:line="276" w:lineRule="auto"/>
        <w:rPr>
          <w:ins w:id="30" w:author="Autor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ins w:id="31" w:author="Autor">
        <w:r w:rsidRPr="0C9BB3B9">
          <w:rPr>
            <w:rFonts w:ascii="Calibri" w:eastAsia="Calibri" w:hAnsi="Calibri" w:cs="Calibri"/>
            <w:color w:val="000000" w:themeColor="text1"/>
            <w:sz w:val="22"/>
            <w:szCs w:val="22"/>
            <w:u w:val="single"/>
          </w:rPr>
          <w:t xml:space="preserve">Procedura testowa: </w:t>
        </w:r>
      </w:ins>
    </w:p>
    <w:p w14:paraId="6FC5A4EC" w14:textId="15133D98" w:rsidR="00443A62" w:rsidRPr="00443A62" w:rsidRDefault="00443A62" w:rsidP="00443A62">
      <w:pPr>
        <w:pStyle w:val="paragraph"/>
        <w:spacing w:line="276" w:lineRule="auto"/>
        <w:rPr>
          <w:ins w:id="32" w:author="Autor"/>
          <w:rStyle w:val="normaltextrun"/>
          <w:rFonts w:ascii="Calibri" w:hAnsi="Calibri" w:cs="Calibri"/>
          <w:color w:val="000000" w:themeColor="text1"/>
          <w:sz w:val="22"/>
          <w:szCs w:val="22"/>
        </w:rPr>
      </w:pPr>
      <w:ins w:id="33" w:author="Autor">
        <w:r w:rsidRPr="0C9BB3B9">
          <w:rPr>
            <w:rStyle w:val="normaltextrun"/>
            <w:rFonts w:ascii="Calibri" w:hAnsi="Calibri" w:cs="Calibri"/>
            <w:color w:val="000000" w:themeColor="text1"/>
            <w:sz w:val="22"/>
            <w:szCs w:val="22"/>
          </w:rPr>
          <w:t>W ramach Testu 7 badana będzie szczelność obudowy Baterii Systemowej. Procedura testowa zgodnie z założeniami normy PN-EN 60529:2003.</w:t>
        </w:r>
      </w:ins>
    </w:p>
    <w:p w14:paraId="0C54D9E3" w14:textId="77777777" w:rsidR="00443A62" w:rsidRDefault="00443A62" w:rsidP="00443A62">
      <w:pPr>
        <w:pStyle w:val="paragraph"/>
        <w:spacing w:line="276" w:lineRule="auto"/>
        <w:rPr>
          <w:ins w:id="34" w:author="Autor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ins w:id="35" w:author="Autor">
        <w:r w:rsidRPr="609F1AFE">
          <w:rPr>
            <w:rFonts w:ascii="Calibri" w:eastAsia="Calibri" w:hAnsi="Calibri" w:cs="Calibri"/>
            <w:color w:val="000000" w:themeColor="text1"/>
            <w:sz w:val="22"/>
            <w:szCs w:val="22"/>
            <w:u w:val="single"/>
          </w:rPr>
          <w:t>Wynik testu „Bateria Systemowa – obudowa”:</w:t>
        </w:r>
      </w:ins>
    </w:p>
    <w:p w14:paraId="2E379F86" w14:textId="77777777" w:rsidR="00443A62" w:rsidRPr="00D84931" w:rsidRDefault="00443A62" w:rsidP="00443A62">
      <w:pPr>
        <w:pStyle w:val="paragraph"/>
        <w:rPr>
          <w:ins w:id="36" w:author="Autor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ins w:id="37" w:author="Autor">
        <w:r w:rsidRPr="00D84931">
          <w:rPr>
            <w:rFonts w:ascii="Calibri" w:eastAsia="Calibri" w:hAnsi="Calibri" w:cs="Calibri"/>
            <w:color w:val="000000" w:themeColor="text1"/>
            <w:sz w:val="22"/>
            <w:szCs w:val="22"/>
            <w:u w:val="single"/>
          </w:rPr>
          <w:t>Test „Bateria Systemowa – obudowa” jest uznany za spełniony, jeśli obudowa Baterii Systemowej osiąga klasę szczelności 65 wg PN-EN 60529:2003</w:t>
        </w:r>
      </w:ins>
    </w:p>
    <w:p w14:paraId="0D2FF48D" w14:textId="4C7BEAE2" w:rsidR="2F20C99F" w:rsidRPr="004344B5" w:rsidDel="00D84931" w:rsidRDefault="2F20C99F" w:rsidP="00DF59BD">
      <w:pPr>
        <w:jc w:val="both"/>
        <w:rPr>
          <w:del w:id="38" w:author="Autor"/>
          <w:rFonts w:eastAsia="Calibri" w:cstheme="minorHAnsi"/>
          <w:color w:val="000000" w:themeColor="text1"/>
        </w:rPr>
      </w:pPr>
      <w:del w:id="39" w:author="Autor">
        <w:r w:rsidRPr="004344B5" w:rsidDel="00D84931">
          <w:rPr>
            <w:rFonts w:eastAsia="Calibri" w:cstheme="minorHAnsi"/>
            <w:color w:val="000000" w:themeColor="text1"/>
            <w:u w:val="single"/>
          </w:rPr>
          <w:delText>Środowisko testowe:</w:delText>
        </w:r>
      </w:del>
    </w:p>
    <w:p w14:paraId="3DA67DC7" w14:textId="64D11570" w:rsidR="00320247" w:rsidRPr="004344B5" w:rsidDel="00D84931" w:rsidRDefault="00320247" w:rsidP="00DF59BD">
      <w:pPr>
        <w:jc w:val="both"/>
        <w:rPr>
          <w:del w:id="40" w:author="Autor"/>
          <w:rFonts w:eastAsia="Calibri" w:cstheme="minorHAnsi"/>
          <w:color w:val="000000" w:themeColor="text1"/>
        </w:rPr>
      </w:pPr>
      <w:del w:id="41" w:author="Autor">
        <w:r w:rsidRPr="004344B5" w:rsidDel="00D84931">
          <w:rPr>
            <w:rStyle w:val="normaltextrun"/>
            <w:rFonts w:eastAsia="Calibri" w:cstheme="minorHAnsi"/>
            <w:color w:val="000000" w:themeColor="text1"/>
          </w:rPr>
          <w:delText>Test 7 jest przeprowadzany w pomieszczeniu udostępnionym przez Wykonawcę, spełniającym wymagania wskazane w punkcie 5.4.</w:delText>
        </w:r>
        <w:r w:rsidR="00511C88" w:rsidRPr="004344B5" w:rsidDel="00D84931">
          <w:rPr>
            <w:rStyle w:val="normaltextrun"/>
            <w:rFonts w:eastAsia="Calibri" w:cstheme="minorHAnsi"/>
            <w:color w:val="000000" w:themeColor="text1"/>
          </w:rPr>
          <w:delText>2</w:delText>
        </w:r>
        <w:r w:rsidR="00A01621" w:rsidRPr="004344B5" w:rsidDel="00D84931">
          <w:rPr>
            <w:rStyle w:val="normaltextrun"/>
            <w:rFonts w:eastAsia="Calibri" w:cstheme="minorHAnsi"/>
            <w:color w:val="000000" w:themeColor="text1"/>
          </w:rPr>
          <w:delText>.</w:delText>
        </w:r>
        <w:r w:rsidRPr="004344B5" w:rsidDel="00D84931">
          <w:rPr>
            <w:rStyle w:val="normaltextrun"/>
            <w:rFonts w:eastAsia="Calibri" w:cstheme="minorHAnsi"/>
            <w:color w:val="000000" w:themeColor="text1"/>
          </w:rPr>
          <w:delText xml:space="preserve"> Do Prototypu Systemu podłączone zostają urządzenia pomiarowe oraz zapewnione zostaje zbieranie danych dotyczących pomiarów. </w:delText>
        </w:r>
        <w:r w:rsidR="00A01621" w:rsidRPr="004344B5" w:rsidDel="00D84931">
          <w:rPr>
            <w:rStyle w:val="normaltextrun"/>
            <w:rFonts w:cstheme="minorHAnsi"/>
            <w:color w:val="000000" w:themeColor="text1"/>
          </w:rPr>
          <w:delText>Prototyp Systemu (z Urządzeniem Centralnym i Baterią Systemową) jest uruchomiony</w:delText>
        </w:r>
        <w:r w:rsidR="003B174D" w:rsidRPr="004344B5" w:rsidDel="00D84931">
          <w:rPr>
            <w:rStyle w:val="normaltextrun"/>
            <w:rFonts w:cstheme="minorHAnsi"/>
            <w:color w:val="000000" w:themeColor="text1"/>
          </w:rPr>
          <w:delText xml:space="preserve"> i p</w:delText>
        </w:r>
        <w:r w:rsidR="00A01621" w:rsidRPr="004344B5" w:rsidDel="00D84931">
          <w:rPr>
            <w:rStyle w:val="normaltextrun"/>
            <w:rFonts w:cstheme="minorHAnsi"/>
            <w:color w:val="000000" w:themeColor="text1"/>
          </w:rPr>
          <w:delText>odłączony do elektrycznej sieci wewnętrznej</w:delText>
        </w:r>
        <w:r w:rsidR="00A813B0" w:rsidRPr="004344B5" w:rsidDel="00D84931">
          <w:rPr>
            <w:rStyle w:val="normaltextrun"/>
            <w:rFonts w:cstheme="minorHAnsi"/>
            <w:color w:val="000000" w:themeColor="text1"/>
          </w:rPr>
          <w:delText xml:space="preserve"> budynku</w:delText>
        </w:r>
        <w:r w:rsidR="00A01621" w:rsidRPr="004344B5" w:rsidDel="00D84931">
          <w:rPr>
            <w:rStyle w:val="normaltextrun"/>
            <w:rFonts w:cstheme="minorHAnsi"/>
            <w:color w:val="000000" w:themeColor="text1"/>
          </w:rPr>
          <w:delText>.</w:delText>
        </w:r>
      </w:del>
    </w:p>
    <w:p w14:paraId="2BEF89D3" w14:textId="0DB4C006" w:rsidR="2F20C99F" w:rsidRPr="004344B5" w:rsidDel="00D84931" w:rsidRDefault="2F20C99F" w:rsidP="00DF59BD">
      <w:pPr>
        <w:jc w:val="both"/>
        <w:rPr>
          <w:del w:id="42" w:author="Autor"/>
          <w:rFonts w:eastAsia="Calibri" w:cstheme="minorHAnsi"/>
          <w:color w:val="000000" w:themeColor="text1"/>
        </w:rPr>
      </w:pPr>
      <w:del w:id="43" w:author="Autor">
        <w:r w:rsidRPr="004344B5" w:rsidDel="00D84931">
          <w:rPr>
            <w:rFonts w:eastAsia="Calibri" w:cstheme="minorHAnsi"/>
            <w:color w:val="000000" w:themeColor="text1"/>
            <w:u w:val="single"/>
          </w:rPr>
          <w:delText xml:space="preserve">Procedura testowa: </w:delText>
        </w:r>
      </w:del>
    </w:p>
    <w:p w14:paraId="079667E8" w14:textId="38AEF2C2" w:rsidR="00320247" w:rsidRPr="004344B5" w:rsidDel="00D84931" w:rsidRDefault="00320247" w:rsidP="008A1E6E">
      <w:pPr>
        <w:pStyle w:val="Akapitzlist"/>
        <w:numPr>
          <w:ilvl w:val="0"/>
          <w:numId w:val="28"/>
        </w:numPr>
        <w:spacing w:line="259" w:lineRule="auto"/>
        <w:jc w:val="both"/>
        <w:rPr>
          <w:del w:id="44" w:author="Autor"/>
          <w:rFonts w:eastAsia="Calibri" w:cstheme="minorHAnsi"/>
          <w:color w:val="000000" w:themeColor="text1"/>
          <w:sz w:val="22"/>
          <w:szCs w:val="22"/>
        </w:rPr>
      </w:pPr>
      <w:del w:id="45" w:author="Autor">
        <w:r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 xml:space="preserve">Do Urządzenia </w:delText>
        </w:r>
        <w:r w:rsidR="00A01621"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 xml:space="preserve">Centralnego </w:delText>
        </w:r>
        <w:r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 xml:space="preserve">do złącza OUT jest podłączane urządzenie umożliwiające pomiar tętnień. </w:delText>
        </w:r>
      </w:del>
    </w:p>
    <w:p w14:paraId="301CE95A" w14:textId="2075E488" w:rsidR="00320247" w:rsidRPr="004344B5" w:rsidDel="00D84931" w:rsidRDefault="00320247" w:rsidP="008A1E6E">
      <w:pPr>
        <w:pStyle w:val="Akapitzlist"/>
        <w:numPr>
          <w:ilvl w:val="0"/>
          <w:numId w:val="28"/>
        </w:numPr>
        <w:spacing w:line="259" w:lineRule="auto"/>
        <w:jc w:val="both"/>
        <w:rPr>
          <w:del w:id="46" w:author="Autor"/>
          <w:rFonts w:eastAsia="Calibri" w:cstheme="minorHAnsi"/>
          <w:color w:val="000000" w:themeColor="text1"/>
          <w:sz w:val="22"/>
          <w:szCs w:val="22"/>
        </w:rPr>
      </w:pPr>
      <w:del w:id="47" w:author="Autor">
        <w:r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>Następnie mierzony jest poziom tętnień przy wszystkich możliwych trybach i konfiguracjach pracy Urządzenia</w:delText>
        </w:r>
        <w:r w:rsidR="00A01621"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 xml:space="preserve"> Centralnego</w:delText>
        </w:r>
        <w:r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>, w całym wymaganym zakresie temperatur i wilgotności.</w:delText>
        </w:r>
      </w:del>
    </w:p>
    <w:p w14:paraId="6030F2C4" w14:textId="701807CF" w:rsidR="00320247" w:rsidRPr="004344B5" w:rsidDel="00D84931" w:rsidRDefault="00320247" w:rsidP="008A1E6E">
      <w:pPr>
        <w:pStyle w:val="Akapitzlist"/>
        <w:numPr>
          <w:ilvl w:val="0"/>
          <w:numId w:val="28"/>
        </w:numPr>
        <w:spacing w:line="259" w:lineRule="auto"/>
        <w:jc w:val="both"/>
        <w:rPr>
          <w:del w:id="48" w:author="Autor"/>
          <w:rFonts w:eastAsia="Calibri" w:cstheme="minorHAnsi"/>
          <w:color w:val="000000" w:themeColor="text1"/>
          <w:sz w:val="22"/>
          <w:szCs w:val="22"/>
        </w:rPr>
      </w:pPr>
      <w:del w:id="49" w:author="Autor">
        <w:r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 xml:space="preserve">Wynik pomiarów – </w:delText>
        </w:r>
        <w:r w:rsidRPr="004344B5" w:rsidDel="00D84931">
          <w:rPr>
            <w:rFonts w:eastAsia="Calibri" w:cstheme="minorHAnsi"/>
            <w:i/>
            <w:color w:val="000000" w:themeColor="text1"/>
            <w:sz w:val="22"/>
            <w:szCs w:val="22"/>
          </w:rPr>
          <w:delText>PT</w:delText>
        </w:r>
        <w:r w:rsidRPr="004344B5" w:rsidDel="00D84931">
          <w:rPr>
            <w:rFonts w:eastAsia="Calibri" w:cstheme="minorHAnsi"/>
            <w:color w:val="000000" w:themeColor="text1"/>
            <w:sz w:val="22"/>
            <w:szCs w:val="22"/>
          </w:rPr>
          <w:delText xml:space="preserve"> stanowi największy zmierzony poziom tętnień przy wszystkich możliwych trybach i konfiguracjach pracy urządzenia, w całym wymaganym zakresie temperatur i wilgotności.</w:delText>
        </w:r>
      </w:del>
    </w:p>
    <w:p w14:paraId="60FF846B" w14:textId="64F0914C" w:rsidR="00320247" w:rsidRPr="004344B5" w:rsidDel="00D84931" w:rsidRDefault="00320247" w:rsidP="00DF59BD">
      <w:pPr>
        <w:pStyle w:val="Akapitzlist"/>
        <w:spacing w:line="259" w:lineRule="auto"/>
        <w:jc w:val="both"/>
        <w:rPr>
          <w:del w:id="50" w:author="Autor"/>
          <w:rFonts w:eastAsia="Calibri" w:cstheme="minorHAnsi"/>
          <w:color w:val="000000" w:themeColor="text1"/>
          <w:sz w:val="22"/>
          <w:szCs w:val="22"/>
        </w:rPr>
      </w:pPr>
    </w:p>
    <w:p w14:paraId="1D028A45" w14:textId="2A1FB779" w:rsidR="2F20C99F" w:rsidRPr="004344B5" w:rsidDel="00D84931" w:rsidRDefault="2F20C99F" w:rsidP="00DF59BD">
      <w:pPr>
        <w:jc w:val="both"/>
        <w:rPr>
          <w:del w:id="51" w:author="Autor"/>
          <w:rFonts w:eastAsia="Calibri" w:cstheme="minorHAnsi"/>
          <w:color w:val="000000" w:themeColor="text1"/>
        </w:rPr>
      </w:pPr>
      <w:del w:id="52" w:author="Autor">
        <w:r w:rsidRPr="004344B5" w:rsidDel="00D84931">
          <w:rPr>
            <w:rFonts w:eastAsia="Calibri" w:cstheme="minorHAnsi"/>
            <w:color w:val="000000" w:themeColor="text1"/>
            <w:u w:val="single"/>
          </w:rPr>
          <w:delText xml:space="preserve">Wynik </w:delText>
        </w:r>
        <w:r w:rsidR="00320247" w:rsidRPr="004344B5" w:rsidDel="00D84931">
          <w:rPr>
            <w:rFonts w:eastAsia="Calibri" w:cstheme="minorHAnsi"/>
            <w:color w:val="000000" w:themeColor="text1"/>
            <w:u w:val="single"/>
          </w:rPr>
          <w:delText>T</w:delText>
        </w:r>
        <w:r w:rsidRPr="004344B5" w:rsidDel="00D84931">
          <w:rPr>
            <w:rFonts w:eastAsia="Calibri" w:cstheme="minorHAnsi"/>
            <w:color w:val="000000" w:themeColor="text1"/>
            <w:u w:val="single"/>
          </w:rPr>
          <w:delText>estu</w:delText>
        </w:r>
        <w:r w:rsidR="00320247" w:rsidRPr="004344B5" w:rsidDel="00D84931">
          <w:rPr>
            <w:rFonts w:eastAsia="Calibri" w:cstheme="minorHAnsi"/>
            <w:color w:val="000000" w:themeColor="text1"/>
            <w:u w:val="single"/>
          </w:rPr>
          <w:delText xml:space="preserve"> „Poziom tętnień”</w:delText>
        </w:r>
        <w:r w:rsidRPr="004344B5" w:rsidDel="00D84931">
          <w:rPr>
            <w:rFonts w:eastAsia="Calibri" w:cstheme="minorHAnsi"/>
            <w:color w:val="000000" w:themeColor="text1"/>
            <w:u w:val="single"/>
          </w:rPr>
          <w:delText xml:space="preserve">: </w:delText>
        </w:r>
      </w:del>
    </w:p>
    <w:p w14:paraId="7FFA4C92" w14:textId="1174DC6D" w:rsidR="2F20C99F" w:rsidRPr="004344B5" w:rsidDel="00D84931" w:rsidRDefault="00320247" w:rsidP="00DF59BD">
      <w:pPr>
        <w:jc w:val="both"/>
        <w:rPr>
          <w:del w:id="53" w:author="Autor"/>
          <w:rFonts w:eastAsia="Calibri" w:cstheme="minorHAnsi"/>
          <w:color w:val="000000" w:themeColor="text1"/>
        </w:rPr>
      </w:pPr>
      <w:del w:id="54" w:author="Autor">
        <w:r w:rsidRPr="004344B5" w:rsidDel="00D84931">
          <w:rPr>
            <w:rFonts w:eastAsia="Calibri" w:cstheme="minorHAnsi"/>
            <w:color w:val="000000" w:themeColor="text1"/>
          </w:rPr>
          <w:lastRenderedPageBreak/>
          <w:delText>Test „Poziom tętnień” jest uznany za spełniony,</w:delText>
        </w:r>
        <w:r w:rsidR="2F20C99F" w:rsidRPr="004344B5" w:rsidDel="00D84931">
          <w:rPr>
            <w:rFonts w:eastAsia="Calibri" w:cstheme="minorHAnsi"/>
            <w:color w:val="000000" w:themeColor="text1"/>
          </w:rPr>
          <w:delText xml:space="preserve"> jeśli </w:delText>
        </w:r>
        <w:r w:rsidRPr="004344B5" w:rsidDel="00D84931">
          <w:rPr>
            <w:rFonts w:eastAsia="Calibri" w:cstheme="minorHAnsi"/>
            <w:color w:val="000000" w:themeColor="text1"/>
          </w:rPr>
          <w:delText xml:space="preserve">wartość </w:delText>
        </w:r>
        <w:r w:rsidRPr="004344B5" w:rsidDel="00D84931">
          <w:rPr>
            <w:rFonts w:eastAsia="Calibri" w:cstheme="minorHAnsi"/>
            <w:i/>
            <w:color w:val="000000" w:themeColor="text1"/>
          </w:rPr>
          <w:delText>PT</w:delText>
        </w:r>
        <w:r w:rsidRPr="004344B5" w:rsidDel="00D84931">
          <w:rPr>
            <w:rFonts w:eastAsia="Calibri" w:cstheme="minorHAnsi"/>
            <w:color w:val="000000" w:themeColor="text1"/>
          </w:rPr>
          <w:delText xml:space="preserve"> uzyskana w ramach Testu jest mniejsza niż maksymalny dopuszczalny poziom tętnień, wskazany w Wymaganiu Obligatoryjnym </w:delText>
        </w:r>
        <w:r w:rsidR="00CB5A4C" w:rsidRPr="004344B5" w:rsidDel="00D84931">
          <w:rPr>
            <w:rFonts w:eastAsia="Calibri" w:cstheme="minorHAnsi"/>
            <w:color w:val="000000" w:themeColor="text1"/>
          </w:rPr>
          <w:delText>6</w:delText>
        </w:r>
        <w:r w:rsidRPr="004344B5" w:rsidDel="00D84931">
          <w:rPr>
            <w:rFonts w:eastAsia="Calibri" w:cstheme="minorHAnsi"/>
            <w:color w:val="000000" w:themeColor="text1"/>
          </w:rPr>
          <w:delText>.</w:delText>
        </w:r>
        <w:r w:rsidR="00A813B0" w:rsidRPr="004344B5" w:rsidDel="00D84931">
          <w:rPr>
            <w:rFonts w:eastAsia="Calibri" w:cstheme="minorHAnsi"/>
            <w:color w:val="000000" w:themeColor="text1"/>
          </w:rPr>
          <w:delText>19</w:delText>
        </w:r>
        <w:r w:rsidRPr="004344B5" w:rsidDel="00D84931">
          <w:rPr>
            <w:rFonts w:eastAsia="Calibri" w:cstheme="minorHAnsi"/>
            <w:color w:val="000000" w:themeColor="text1"/>
          </w:rPr>
          <w:delText xml:space="preserve"> w Załączniku nr 1 do Regulaminu</w:delText>
        </w:r>
        <w:r w:rsidR="2F20C99F" w:rsidRPr="004344B5" w:rsidDel="00D84931">
          <w:rPr>
            <w:rFonts w:eastAsia="Calibri" w:cstheme="minorHAnsi"/>
            <w:color w:val="000000" w:themeColor="text1"/>
          </w:rPr>
          <w:delText>. Celem Wykonawcy jest osiągnięcie jak najmniejszej wartości parametru</w:delText>
        </w:r>
        <w:r w:rsidRPr="004344B5" w:rsidDel="00D84931">
          <w:rPr>
            <w:rFonts w:eastAsia="Calibri" w:cstheme="minorHAnsi"/>
            <w:color w:val="000000" w:themeColor="text1"/>
          </w:rPr>
          <w:delText xml:space="preserve"> </w:delText>
        </w:r>
        <w:r w:rsidRPr="004344B5" w:rsidDel="00D84931">
          <w:rPr>
            <w:rFonts w:eastAsia="Calibri" w:cstheme="minorHAnsi"/>
            <w:i/>
            <w:color w:val="000000" w:themeColor="text1"/>
          </w:rPr>
          <w:delText>PT</w:delText>
        </w:r>
        <w:r w:rsidR="2F20C99F" w:rsidRPr="004344B5" w:rsidDel="00D84931">
          <w:rPr>
            <w:rFonts w:eastAsia="Calibri" w:cstheme="minorHAnsi"/>
            <w:color w:val="000000" w:themeColor="text1"/>
          </w:rPr>
          <w:delText>. </w:delText>
        </w:r>
      </w:del>
    </w:p>
    <w:p w14:paraId="357B3613" w14:textId="1F2E99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8: Złącza</w:t>
      </w:r>
    </w:p>
    <w:p w14:paraId="44D31C61" w14:textId="7C366C0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F89BBB8" w14:textId="32633869" w:rsidR="003B376C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8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3B174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3B174D" w:rsidRPr="004344B5">
        <w:rPr>
          <w:rStyle w:val="normaltextrun"/>
          <w:rFonts w:cstheme="minorHAnsi"/>
          <w:color w:val="000000" w:themeColor="text1"/>
        </w:rPr>
        <w:t>.</w:t>
      </w:r>
    </w:p>
    <w:p w14:paraId="66E93F21" w14:textId="6FF58D7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E01237D" w14:textId="1A28CB7F" w:rsidR="2F20C99F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W ramach Testu „Złącza” s</w:t>
      </w:r>
      <w:r w:rsidR="2F20C99F" w:rsidRPr="004344B5">
        <w:rPr>
          <w:rFonts w:eastAsia="Calibri" w:cstheme="minorHAnsi"/>
          <w:color w:val="000000" w:themeColor="text1"/>
        </w:rPr>
        <w:t>twierdza się obecność lub nieobecność następujących złącz o parametrach opisanych w Załączniku 1:</w:t>
      </w:r>
    </w:p>
    <w:p w14:paraId="235300B9" w14:textId="140338C0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</w:t>
      </w:r>
      <w:r w:rsidR="0E14C798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BF7D2B" w14:textId="7C9B94BA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OUT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9BA9E0" w14:textId="4FD32CE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6C0C58" w14:textId="519207CB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</w:t>
      </w:r>
      <w:r w:rsidR="42BE265B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674509C2" w14:textId="542A3AB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EV</w:t>
      </w:r>
      <w:r w:rsidR="37FB5863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3C5EE651" w14:textId="2A137D50" w:rsidR="63A62854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Uziemienie</w:t>
      </w:r>
      <w:r w:rsidR="531ED6A3" w:rsidRPr="004344B5">
        <w:rPr>
          <w:rFonts w:eastAsia="Calibri" w:cstheme="minorHAnsi"/>
          <w:color w:val="000000" w:themeColor="text1"/>
          <w:sz w:val="22"/>
          <w:szCs w:val="22"/>
        </w:rPr>
        <w:t xml:space="preserve"> (GND).</w:t>
      </w:r>
    </w:p>
    <w:p w14:paraId="5BB752F1" w14:textId="48BB260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257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2571" w:rsidRPr="004344B5">
        <w:rPr>
          <w:rFonts w:eastAsia="Calibri" w:cstheme="minorHAnsi"/>
          <w:color w:val="000000" w:themeColor="text1"/>
          <w:u w:val="single"/>
        </w:rPr>
        <w:t xml:space="preserve"> „Złącza”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24ECF470" w14:textId="03DA8205" w:rsidR="2F20C99F" w:rsidRPr="004344B5" w:rsidRDefault="008825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uznany jest za spełniony, jeśli stwierdzono obecność wszystkich wymaganych </w:t>
      </w:r>
      <w:r w:rsidR="003B174D" w:rsidRPr="004344B5">
        <w:rPr>
          <w:rFonts w:eastAsia="Calibri" w:cstheme="minorHAnsi"/>
          <w:color w:val="000000" w:themeColor="text1"/>
        </w:rPr>
        <w:t>z</w:t>
      </w:r>
      <w:r w:rsidRPr="004344B5">
        <w:rPr>
          <w:rFonts w:eastAsia="Calibri" w:cstheme="minorHAnsi"/>
          <w:color w:val="000000" w:themeColor="text1"/>
        </w:rPr>
        <w:t>łącz w Urządzeniu</w:t>
      </w:r>
      <w:r w:rsidR="003B174D" w:rsidRPr="004344B5">
        <w:rPr>
          <w:rFonts w:eastAsia="Calibri" w:cstheme="minorHAnsi"/>
          <w:color w:val="000000" w:themeColor="text1"/>
        </w:rPr>
        <w:t xml:space="preserve"> Centralnym</w:t>
      </w:r>
      <w:r w:rsidRPr="004344B5">
        <w:rPr>
          <w:rFonts w:eastAsia="Calibri" w:cstheme="minorHAnsi"/>
          <w:color w:val="000000" w:themeColor="text1"/>
        </w:rPr>
        <w:t xml:space="preserve"> wchodzącym w skład Prototypu Systemu. </w:t>
      </w:r>
      <w:r w:rsidR="2F20C99F" w:rsidRPr="004344B5">
        <w:rPr>
          <w:rFonts w:eastAsia="Calibri" w:cstheme="minorHAnsi"/>
          <w:color w:val="000000" w:themeColor="text1"/>
        </w:rPr>
        <w:t xml:space="preserve">Brak złącza lub brak funkcjonalności umożliwiającej korzystanie ze złącza zgodnie z opisem skutkuje niezaliczeniem </w:t>
      </w: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estu.</w:t>
      </w:r>
    </w:p>
    <w:p w14:paraId="41CFEA3B" w14:textId="04D6893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9: Kierunki przepływu energii</w:t>
      </w:r>
    </w:p>
    <w:p w14:paraId="1BC4499C" w14:textId="672AA1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A898E1E" w14:textId="7669C1F5" w:rsidR="00CB48CF" w:rsidRPr="004344B5" w:rsidRDefault="00CB48C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9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4E3879" w:rsidRPr="004344B5">
        <w:rPr>
          <w:rStyle w:val="normaltextrun"/>
          <w:rFonts w:eastAsia="Calibri" w:cstheme="minorHAnsi"/>
          <w:color w:val="000000" w:themeColor="text1"/>
        </w:rPr>
        <w:t>Do Prototypu Systemu podłączone zostają urządzenia pomiarowe oraz zapewnione zostaje zbieranie danych dotyczących pomiarów.</w:t>
      </w:r>
      <w:r w:rsidR="00500735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654325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a)-j)).</w:t>
      </w:r>
    </w:p>
    <w:p w14:paraId="5673E118" w14:textId="144F5E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0A8D9DC" w14:textId="55EB7B88" w:rsidR="63A62854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</w:t>
      </w:r>
      <w:r w:rsidR="00500735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kolejno próby:</w:t>
      </w:r>
    </w:p>
    <w:p w14:paraId="41B34979" w14:textId="25CA51E2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BAT,</w:t>
      </w:r>
      <w:r w:rsidR="00EC53F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61673D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76669A27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OUT,</w:t>
      </w:r>
    </w:p>
    <w:p w14:paraId="5934B9F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56CEEC81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OUT,</w:t>
      </w:r>
    </w:p>
    <w:p w14:paraId="5B53FE68" w14:textId="2DA5BBA0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5B480022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404BDECB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EV,</w:t>
      </w:r>
    </w:p>
    <w:p w14:paraId="39AEECDC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06C188F8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>złącze PV -&gt; złącze EV.</w:t>
      </w:r>
    </w:p>
    <w:p w14:paraId="6C7F5433" w14:textId="2B1C338C" w:rsidR="00CB48CF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016AAB3" w14:textId="73F238C7" w:rsidR="63A62854" w:rsidRPr="004344B5" w:rsidRDefault="2F20C99F" w:rsidP="00412A4F">
      <w:pPr>
        <w:spacing w:before="24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B48C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B48CF" w:rsidRPr="004344B5">
        <w:rPr>
          <w:rFonts w:eastAsia="Calibri" w:cstheme="minorHAnsi"/>
          <w:color w:val="000000" w:themeColor="text1"/>
          <w:u w:val="single"/>
        </w:rPr>
        <w:t xml:space="preserve"> „Kierunki przepływu energii”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56091CB0" w14:textId="152E2B2A" w:rsidR="2F20C99F" w:rsidRPr="004344B5" w:rsidRDefault="00CB48C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</w:t>
      </w:r>
      <w:r w:rsidR="00442B9E" w:rsidRPr="004344B5">
        <w:rPr>
          <w:rFonts w:eastAsia="Calibri" w:cstheme="minorHAnsi"/>
          <w:color w:val="000000" w:themeColor="text1"/>
        </w:rPr>
        <w:t xml:space="preserve">„Kierunki przepływu energii” </w:t>
      </w:r>
      <w:r w:rsidRPr="004344B5">
        <w:rPr>
          <w:rFonts w:eastAsia="Calibri" w:cstheme="minorHAnsi"/>
          <w:color w:val="000000" w:themeColor="text1"/>
        </w:rPr>
        <w:t>jest uznany za spełniony, jeś</w:t>
      </w:r>
      <w:r w:rsidR="00442B9E" w:rsidRPr="004344B5">
        <w:rPr>
          <w:rFonts w:eastAsia="Calibri" w:cstheme="minorHAnsi"/>
          <w:color w:val="000000" w:themeColor="text1"/>
        </w:rPr>
        <w:t xml:space="preserve">li dla </w:t>
      </w:r>
      <w:r w:rsidRPr="004344B5">
        <w:rPr>
          <w:rFonts w:eastAsia="Calibri" w:cstheme="minorHAnsi"/>
          <w:color w:val="000000" w:themeColor="text1"/>
        </w:rPr>
        <w:t>pró</w:t>
      </w:r>
      <w:r w:rsidR="00442B9E" w:rsidRPr="004344B5">
        <w:rPr>
          <w:rFonts w:eastAsia="Calibri" w:cstheme="minorHAnsi"/>
          <w:color w:val="000000" w:themeColor="text1"/>
        </w:rPr>
        <w:t>b a-g</w:t>
      </w:r>
      <w:r w:rsidRPr="004344B5">
        <w:rPr>
          <w:rFonts w:eastAsia="Calibri" w:cstheme="minorHAnsi"/>
          <w:color w:val="000000" w:themeColor="text1"/>
        </w:rPr>
        <w:t xml:space="preserve"> uzyskano przepływ</w:t>
      </w:r>
      <w:r w:rsidR="00442B9E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energii o mocy co najmniej 10 kW</w:t>
      </w:r>
      <w:r w:rsidR="00442B9E" w:rsidRPr="004344B5">
        <w:rPr>
          <w:rFonts w:eastAsia="Calibri" w:cstheme="minorHAnsi"/>
          <w:color w:val="000000" w:themeColor="text1"/>
        </w:rPr>
        <w:t xml:space="preserve"> oraz dla prób h-j uzyskano przepływy energii o mocy co najmniej 3,7 kW w ramach Testu.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w/w kierunków przepływu energii </w:t>
      </w:r>
      <w:r w:rsidR="00193229" w:rsidRPr="004344B5">
        <w:rPr>
          <w:rFonts w:eastAsia="Calibri" w:cstheme="minorHAnsi"/>
          <w:color w:val="000000" w:themeColor="text1"/>
        </w:rPr>
        <w:t xml:space="preserve">w dowolnym punkcie </w:t>
      </w:r>
      <w:r w:rsidR="2F20C99F" w:rsidRPr="004344B5">
        <w:rPr>
          <w:rFonts w:eastAsia="Calibri" w:cstheme="minorHAnsi"/>
          <w:color w:val="000000" w:themeColor="text1"/>
        </w:rPr>
        <w:t xml:space="preserve">skutkuje niezaliczeniem </w:t>
      </w:r>
      <w:r w:rsidR="00442B9E"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 xml:space="preserve">estu. </w:t>
      </w:r>
    </w:p>
    <w:p w14:paraId="5FE9801E" w14:textId="4B8B435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10: Rodzaje zabezpieczeń</w:t>
      </w:r>
    </w:p>
    <w:p w14:paraId="7CDF333C" w14:textId="4CD3951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2BE73DF" w14:textId="38C7D99D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10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1751919E" w14:textId="544B0D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1B0DD849" w14:textId="77777777" w:rsidR="004E3879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Do Prototypu Systemu jest podłączane urządzenie testujące.</w:t>
      </w:r>
    </w:p>
    <w:p w14:paraId="7275A72B" w14:textId="6E8E5F31" w:rsidR="63A62854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testujące wskazuje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czy stwierdzono wyposażenie Prototypu Systemu w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zabezpiecze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nia OUT, IN, PV i BAT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o parametrach opisanych w Załączniku 1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 Regulaminu.</w:t>
      </w:r>
    </w:p>
    <w:p w14:paraId="137EFB9A" w14:textId="77777777" w:rsidR="004E3879" w:rsidRPr="004344B5" w:rsidRDefault="004E3879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DBAA040" w14:textId="6937DEC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4E387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4E3879" w:rsidRPr="004344B5">
        <w:rPr>
          <w:rFonts w:eastAsia="Calibri" w:cstheme="minorHAnsi"/>
          <w:color w:val="000000" w:themeColor="text1"/>
          <w:u w:val="single"/>
        </w:rPr>
        <w:t xml:space="preserve"> „Rodzaje zabezpieczeń”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B7394E5" w14:textId="30588E30" w:rsidR="2F20C99F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„Rodzaje zabezpieczeń” jest uznany za spełniony, jeśli w ramach Testu stwierdzono wyposażenie Prototypu Systemu w zabezpieczenia OUT, IN, PV i BAT</w:t>
      </w:r>
      <w:r w:rsidRPr="004344B5" w:rsidDel="004E3879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 xml:space="preserve">o parametrach opisanych w Załączniku 1 do Regulaminu.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następujących zabezpieczeń dla falownika: OUT, IN, PV i BAT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2C9E153" w14:textId="3FD8E03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11: Współczynnik mocy (cosinus φ)</w:t>
      </w:r>
    </w:p>
    <w:p w14:paraId="0AE5351F" w14:textId="0880C7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9F3D8D4" w14:textId="25DE3A65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 xml:space="preserve">Test 11 przeprowadzany </w:t>
      </w:r>
      <w:r w:rsidR="00193229" w:rsidRPr="004344B5">
        <w:rPr>
          <w:rStyle w:val="normaltextrun"/>
          <w:rFonts w:eastAsia="Calibri" w:cstheme="minorHAnsi"/>
          <w:color w:val="000000" w:themeColor="text1"/>
        </w:rPr>
        <w:t xml:space="preserve">jest </w:t>
      </w:r>
      <w:r w:rsidRPr="004344B5">
        <w:rPr>
          <w:rStyle w:val="normaltextrun"/>
          <w:rFonts w:eastAsia="Calibri" w:cstheme="minorHAnsi"/>
          <w:color w:val="000000" w:themeColor="text1"/>
        </w:rPr>
        <w:t>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80DF1B3" w14:textId="6B81AA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3640EFF" w14:textId="148E0C6D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do sieci oraz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 xml:space="preserve"> 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>ystemowej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naładowanej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przedziale od 30 do 60%. </w:t>
      </w:r>
    </w:p>
    <w:p w14:paraId="00735B1F" w14:textId="4CB7FA82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złącza IN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i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do złącza OUT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są podpinane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sondy umożliwiające pomiar napięcia i prądu. </w:t>
      </w:r>
    </w:p>
    <w:p w14:paraId="56992F06" w14:textId="622B1B5D" w:rsidR="2F20C99F" w:rsidRPr="004344B5" w:rsidRDefault="001E7EFB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Urządzeniu 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za pomocą złączy DIR i COS jest zadawana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wartość współczynnika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-0.99 do +0.99 (dwukierunkowo), a następnie </w:t>
      </w:r>
      <w:r w:rsidR="002C57F2" w:rsidRPr="004344B5">
        <w:rPr>
          <w:rFonts w:eastAsia="Calibri" w:cstheme="minorHAnsi"/>
          <w:color w:val="000000" w:themeColor="text1"/>
          <w:sz w:val="22"/>
          <w:szCs w:val="22"/>
        </w:rPr>
        <w:t>sprawdzana jest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zgodność wartości zadanej z otrzymaną.  </w:t>
      </w:r>
    </w:p>
    <w:p w14:paraId="3F342032" w14:textId="7948C1BA" w:rsidR="004273D0" w:rsidRPr="004344B5" w:rsidRDefault="004273D0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637B11B4" w14:textId="773CE44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2C57F2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2C57F2" w:rsidRPr="004344B5">
        <w:rPr>
          <w:rFonts w:eastAsia="Calibri" w:cstheme="minorHAnsi"/>
          <w:color w:val="000000" w:themeColor="text1"/>
          <w:u w:val="single"/>
        </w:rPr>
        <w:t xml:space="preserve"> „Współczynnik mocy (cosinus φ)”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1B1F3DE" w14:textId="026F16DA" w:rsidR="2F20C99F" w:rsidRPr="004344B5" w:rsidRDefault="002C57F2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„Współczynnik mocy (cosinus φ)” jest uznany za spełniony, </w:t>
      </w:r>
      <w:r w:rsidR="2F20C99F" w:rsidRPr="004344B5">
        <w:rPr>
          <w:rFonts w:eastAsia="Calibri" w:cstheme="minorHAnsi"/>
          <w:color w:val="000000" w:themeColor="text1"/>
        </w:rPr>
        <w:t xml:space="preserve">jeśli </w:t>
      </w:r>
      <w:r w:rsidR="00AA2FDE" w:rsidRPr="004344B5">
        <w:rPr>
          <w:rFonts w:eastAsia="Calibri" w:cstheme="minorHAnsi"/>
          <w:color w:val="000000" w:themeColor="text1"/>
        </w:rPr>
        <w:t xml:space="preserve">wartość </w:t>
      </w:r>
      <w:r w:rsidR="2F20C99F" w:rsidRPr="004344B5">
        <w:rPr>
          <w:rFonts w:eastAsia="Calibri" w:cstheme="minorHAnsi"/>
          <w:color w:val="000000" w:themeColor="text1"/>
        </w:rPr>
        <w:t>współczynnik</w:t>
      </w:r>
      <w:r w:rsidR="00AA2FDE"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mocy (cosinus φ)</w:t>
      </w:r>
      <w:r w:rsidR="00AA2FDE" w:rsidRPr="004344B5">
        <w:rPr>
          <w:rFonts w:eastAsia="Calibri" w:cstheme="minorHAnsi"/>
          <w:color w:val="000000" w:themeColor="text1"/>
        </w:rPr>
        <w:t xml:space="preserve"> zadana na Urządzeniu </w:t>
      </w:r>
      <w:r w:rsidR="008C2FA7" w:rsidRPr="004344B5">
        <w:rPr>
          <w:rFonts w:eastAsia="Calibri" w:cstheme="minorHAnsi"/>
          <w:color w:val="000000" w:themeColor="text1"/>
        </w:rPr>
        <w:t xml:space="preserve">Centralnym </w:t>
      </w:r>
      <w:r w:rsidR="00AA2FDE" w:rsidRPr="004344B5">
        <w:rPr>
          <w:rFonts w:eastAsia="Calibri" w:cstheme="minorHAnsi"/>
          <w:color w:val="000000" w:themeColor="text1"/>
        </w:rPr>
        <w:t xml:space="preserve">jest </w:t>
      </w:r>
      <w:r w:rsidR="008C2FA7" w:rsidRPr="004344B5">
        <w:rPr>
          <w:rFonts w:eastAsia="Calibri" w:cstheme="minorHAnsi"/>
          <w:color w:val="000000" w:themeColor="text1"/>
        </w:rPr>
        <w:t>nie gorsza niż</w:t>
      </w:r>
      <w:r w:rsidR="00AA2FDE" w:rsidRPr="004344B5">
        <w:rPr>
          <w:rFonts w:eastAsia="Calibri" w:cstheme="minorHAnsi"/>
          <w:color w:val="000000" w:themeColor="text1"/>
        </w:rPr>
        <w:t xml:space="preserve"> wartoś</w:t>
      </w:r>
      <w:r w:rsidR="008C2FA7" w:rsidRPr="004344B5">
        <w:rPr>
          <w:rFonts w:eastAsia="Calibri" w:cstheme="minorHAnsi"/>
          <w:color w:val="000000" w:themeColor="text1"/>
        </w:rPr>
        <w:t>ć</w:t>
      </w:r>
      <w:r w:rsidR="00AA2FDE" w:rsidRPr="004344B5">
        <w:rPr>
          <w:rFonts w:eastAsia="Calibri" w:cstheme="minorHAnsi"/>
          <w:color w:val="000000" w:themeColor="text1"/>
        </w:rPr>
        <w:t xml:space="preserve"> współczynnika mocy (cosinus φ) otrzyman</w:t>
      </w:r>
      <w:r w:rsidR="008C2FA7" w:rsidRPr="004344B5">
        <w:rPr>
          <w:rFonts w:eastAsia="Calibri" w:cstheme="minorHAnsi"/>
          <w:color w:val="000000" w:themeColor="text1"/>
        </w:rPr>
        <w:t>a</w:t>
      </w:r>
      <w:r w:rsidR="00AA2FDE" w:rsidRPr="004344B5">
        <w:rPr>
          <w:rFonts w:eastAsia="Calibri" w:cstheme="minorHAnsi"/>
          <w:color w:val="000000" w:themeColor="text1"/>
        </w:rPr>
        <w:t xml:space="preserve"> na tym Urządzeniu</w:t>
      </w:r>
      <w:r w:rsidR="008C2FA7" w:rsidRPr="004344B5">
        <w:rPr>
          <w:rFonts w:eastAsia="Calibri" w:cstheme="minorHAnsi"/>
          <w:color w:val="000000" w:themeColor="text1"/>
        </w:rPr>
        <w:t xml:space="preserve"> Centralnym</w:t>
      </w:r>
      <w:r w:rsidR="00AA2FDE" w:rsidRPr="004344B5">
        <w:rPr>
          <w:rFonts w:eastAsia="Calibri" w:cstheme="minorHAnsi"/>
          <w:color w:val="000000" w:themeColor="text1"/>
        </w:rPr>
        <w:t xml:space="preserve"> z uwzględnieniem Tolerancji Technologicznej ±10%. 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</w:p>
    <w:p w14:paraId="1945B2E0" w14:textId="4FB19C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12: Separacja galwaniczna</w:t>
      </w:r>
    </w:p>
    <w:p w14:paraId="5D9EEE35" w14:textId="6B60C21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2488EFA" w14:textId="49C2AFB4" w:rsidR="0092713F" w:rsidRPr="004344B5" w:rsidRDefault="0092713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12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E92ABD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E92AB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E92ABD" w:rsidRPr="004344B5">
        <w:rPr>
          <w:rStyle w:val="normaltextrun"/>
          <w:rFonts w:cstheme="minorHAnsi"/>
          <w:color w:val="000000" w:themeColor="text1"/>
        </w:rPr>
        <w:t>.</w:t>
      </w:r>
    </w:p>
    <w:p w14:paraId="3BB225A5" w14:textId="4A8055B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45D5FA1D" w14:textId="4B724CA5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W ramach Testu sprawdzana jest</w:t>
      </w:r>
      <w:r w:rsidR="2F20C99F" w:rsidRPr="004344B5">
        <w:rPr>
          <w:rFonts w:eastAsia="Calibri" w:cstheme="minorHAnsi"/>
          <w:color w:val="000000" w:themeColor="text1"/>
        </w:rPr>
        <w:t xml:space="preserve"> obecność separacji galwanicznej pomiędzy złączami IN, BAT, PV, OUT, parami. </w:t>
      </w:r>
    </w:p>
    <w:p w14:paraId="6C08E377" w14:textId="7AF33C1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92713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92713F" w:rsidRPr="004344B5">
        <w:rPr>
          <w:rFonts w:eastAsia="Calibri" w:cstheme="minorHAnsi"/>
          <w:color w:val="000000" w:themeColor="text1"/>
          <w:u w:val="single"/>
        </w:rPr>
        <w:t xml:space="preserve"> „Separacja galwaniczna”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1CD2A6F" w14:textId="08726847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„Separacja galwaniczna” jest uznany za spełniony, jeśli </w:t>
      </w:r>
      <w:r w:rsidR="00230403" w:rsidRPr="004344B5">
        <w:rPr>
          <w:rFonts w:eastAsia="Calibri" w:cstheme="minorHAnsi"/>
          <w:color w:val="000000" w:themeColor="text1"/>
        </w:rPr>
        <w:t xml:space="preserve">złącza IN, BAT, PV, OUT są od siebie parami odseparowane galwanicznie. </w:t>
      </w:r>
      <w:r w:rsidR="2F20C99F" w:rsidRPr="004344B5">
        <w:rPr>
          <w:rFonts w:eastAsia="Calibri" w:cstheme="minorHAnsi"/>
          <w:color w:val="000000" w:themeColor="text1"/>
        </w:rPr>
        <w:t xml:space="preserve">Brak odseparowania galwanicznego w parach IN, BAT, PV, OUT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08E375B2" w14:textId="12C5707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441CF059" w:rsidRPr="004344B5">
        <w:rPr>
          <w:rFonts w:eastAsia="Calibri" w:cstheme="minorHAnsi"/>
          <w:b/>
          <w:bCs/>
          <w:color w:val="000000" w:themeColor="text1"/>
        </w:rPr>
        <w:t>3</w:t>
      </w:r>
      <w:r w:rsidRPr="004344B5">
        <w:rPr>
          <w:rFonts w:eastAsia="Calibri" w:cstheme="minorHAnsi"/>
          <w:b/>
          <w:bCs/>
          <w:color w:val="000000" w:themeColor="text1"/>
        </w:rPr>
        <w:t>: Przyłączenie instalacji OZE (fotowoltaiki) - MPPT</w:t>
      </w:r>
      <w:r w:rsidRPr="004344B5">
        <w:rPr>
          <w:rStyle w:val="eop"/>
          <w:rFonts w:eastAsia="Calibri" w:cstheme="minorHAnsi"/>
          <w:b/>
          <w:bCs/>
          <w:color w:val="000000" w:themeColor="text1"/>
        </w:rPr>
        <w:t> </w:t>
      </w:r>
    </w:p>
    <w:p w14:paraId="2AD8B257" w14:textId="21B1415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8D8559E" w14:textId="5840E330" w:rsidR="00505371" w:rsidRPr="004344B5" w:rsidRDefault="005053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42B0CA08" w14:textId="20F4C9B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2F61E21" w14:textId="2260FF2A" w:rsidR="00505371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Prototypu Systemu (złącze PV) podłączany jest symulator modułów/paneli fotowoltaicznych o mocy do 15 kW i napięciu do 1500V.</w:t>
      </w:r>
    </w:p>
    <w:p w14:paraId="50B20111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podłączeniu do Prototypu Systemu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symulatora modułów/paneli fotowoltaicznych zostanie wprowadzonych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 różnych konfiguracji parametrów: napięcia w obwodzie otwartym (VOC), maksymalnego napięcia mocy (VMP), prądu zwarcia (ISC) i maksymalnego prąd mocy (IMP). </w:t>
      </w:r>
    </w:p>
    <w:p w14:paraId="6CA6C852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z konfiguracji parametrów iloczyn prądu zwarcia (ISC) i maksymalnego prąd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mocy (IMP) = ISC * IMP,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sprawdzane 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czy maksymalna dostępna moc nie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większa o więcej niż 20% od mocy faktycznie pobieranej z symulatora przez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Prototyp 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629071B1" w14:textId="7E29B2AA" w:rsidR="2F20C99F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„Przyłączenie instalacji OZE (fotowoltaiki) – MPPT”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:</w:t>
      </w:r>
    </w:p>
    <w:p w14:paraId="4813E8EE" w14:textId="453B59B6" w:rsidR="63A62854" w:rsidRPr="004344B5" w:rsidRDefault="00CE3A9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„Przyłączenie instalacji OZE (fotowoltaiki) – MPPT” jest uznany za spełniony</w:t>
      </w:r>
      <w:r w:rsidR="00AD306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jeśli dla każdej z konfiguracji moc faktycznie pobierana przez Prototyp Systemu będzie mniejsza od maksymalnej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lastRenderedPageBreak/>
        <w:t xml:space="preserve">dostępnej mocy o mniej niż 20% po czasie maksymalnie 10 minut od chwili wprowadzenia nowej konfiguracji parametrów do symulatora.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spełnienia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w/w</w:t>
      </w:r>
      <w:r w:rsidR="00C937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warunku s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kutkuje niezaliczeniem Testu.</w:t>
      </w:r>
    </w:p>
    <w:p w14:paraId="42A65AF9" w14:textId="4A1A1E7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A732650" w:rsidRPr="004344B5">
        <w:rPr>
          <w:rFonts w:eastAsia="Calibri" w:cstheme="minorHAnsi"/>
          <w:b/>
          <w:bCs/>
          <w:color w:val="000000" w:themeColor="text1"/>
        </w:rPr>
        <w:t>4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904718" w:rsidRPr="004344B5">
        <w:rPr>
          <w:rFonts w:eastAsia="Calibri" w:cstheme="minorHAnsi"/>
          <w:b/>
          <w:bCs/>
          <w:color w:val="000000" w:themeColor="text1"/>
        </w:rPr>
        <w:t>Wejścia ISL, DIR, COS</w:t>
      </w:r>
    </w:p>
    <w:p w14:paraId="06872562" w14:textId="56EA33E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6973CB3" w14:textId="2E54A1A4" w:rsidR="00AD3064" w:rsidRPr="004344B5" w:rsidRDefault="00AD3064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14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C8475F4" w14:textId="628EDF1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681E429" w14:textId="05022E9E" w:rsidR="2F20C99F" w:rsidRPr="004344B5" w:rsidRDefault="00904718" w:rsidP="00DF59BD">
      <w:pPr>
        <w:pStyle w:val="Akapitzlist"/>
        <w:spacing w:line="259" w:lineRule="auto"/>
        <w:ind w:left="360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 Urządzeniu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stwierdza się obecność lub nieobecność następujących </w:t>
      </w:r>
      <w:r w:rsidR="00F67AE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wejść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o parametrach opisanych w Załączniku 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nr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1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do Regulaminu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:</w:t>
      </w:r>
    </w:p>
    <w:p w14:paraId="34E39FA2" w14:textId="18F11267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ISL,</w:t>
      </w:r>
    </w:p>
    <w:p w14:paraId="3508C5AA" w14:textId="38B20FFB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DIR,</w:t>
      </w:r>
    </w:p>
    <w:p w14:paraId="42B17E6A" w14:textId="62C91463" w:rsidR="00904718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COS.</w:t>
      </w:r>
    </w:p>
    <w:p w14:paraId="681C543E" w14:textId="6E153BB9" w:rsidR="00904718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„Wejścia ISL, DIR, COS”</w:t>
      </w:r>
    </w:p>
    <w:p w14:paraId="0617266E" w14:textId="32DA0ED8" w:rsidR="63A62854" w:rsidRPr="004344B5" w:rsidRDefault="00CC704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„Wejście ISL, DIR, COS” jest uznany za spełniony, jeśli w ramach Testu stwierdzono obecność wejść ISL, DIR, COS o parametrach wskazanych w Załączniku nr 1 do Regulaminu.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któregokolwiek wejścia skutkuje niezaliczeniem Testu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146900F2" w14:textId="0C6599F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B791BB0" w:rsidRPr="004344B5">
        <w:rPr>
          <w:rFonts w:eastAsia="Calibri" w:cstheme="minorHAnsi"/>
          <w:b/>
          <w:bCs/>
          <w:color w:val="000000" w:themeColor="text1"/>
        </w:rPr>
        <w:t>5</w:t>
      </w:r>
      <w:r w:rsidRPr="004344B5">
        <w:rPr>
          <w:rFonts w:eastAsia="Calibri" w:cstheme="minorHAnsi"/>
          <w:b/>
          <w:bCs/>
          <w:color w:val="000000" w:themeColor="text1"/>
        </w:rPr>
        <w:t>: Oprogramowanie</w:t>
      </w:r>
    </w:p>
    <w:p w14:paraId="365BA86D" w14:textId="744923E6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DAFA680" w14:textId="7D0991E4" w:rsidR="007163A6" w:rsidRPr="004344B5" w:rsidRDefault="007163A6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59885D55" w14:textId="69CF4BB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B9A6C5" w14:textId="07A74534" w:rsidR="00CC704C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wprowadzany jest adres</w:t>
      </w:r>
      <w:r w:rsidR="007163A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brokera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MQTT oraz pozostałe parametry połączenia, w szczególności częstotliwość wysyłania komunikatów.</w:t>
      </w:r>
    </w:p>
    <w:p w14:paraId="035951E5" w14:textId="403387C8" w:rsidR="007163A6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wskazanego brokera MQTT podłączany jest subskrybent, mający na celu weryfikację otrzymywania od Urządzenia 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cyklicznych komunikatów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konfigurowany czas w zakresie od 1s do 60s)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zawierających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informacje o: napięciu na poszczególnych ogniwach, temperaturze ogniw, trybie pracy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spra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wności, pobieranej mocy z sieci i innych parametrach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pracy urządzenia. </w:t>
      </w:r>
    </w:p>
    <w:p w14:paraId="482F463D" w14:textId="096674F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C704C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C704C" w:rsidRPr="004344B5">
        <w:rPr>
          <w:rFonts w:eastAsia="Calibri" w:cstheme="minorHAnsi"/>
          <w:color w:val="000000" w:themeColor="text1"/>
          <w:u w:val="single"/>
        </w:rPr>
        <w:t xml:space="preserve"> „Oprogramowanie”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7869589" w14:textId="0B53D8BD" w:rsidR="2F20C99F" w:rsidRPr="004344B5" w:rsidRDefault="00CC704C" w:rsidP="00DF59BD">
      <w:pPr>
        <w:jc w:val="both"/>
        <w:rPr>
          <w:rFonts w:cstheme="minorHAnsi"/>
        </w:rPr>
      </w:pPr>
      <w:r w:rsidRPr="004344B5">
        <w:rPr>
          <w:rFonts w:eastAsia="Calibri" w:cstheme="minorHAnsi"/>
          <w:color w:val="000000" w:themeColor="text1"/>
        </w:rPr>
        <w:t>Test</w:t>
      </w:r>
      <w:r w:rsidRPr="004344B5">
        <w:rPr>
          <w:rFonts w:cstheme="minorHAnsi"/>
        </w:rPr>
        <w:t xml:space="preserve"> „Oprogramowanie” </w:t>
      </w:r>
      <w:r w:rsidRPr="004344B5">
        <w:rPr>
          <w:rFonts w:eastAsia="Calibri" w:cstheme="minorHAnsi"/>
          <w:color w:val="000000" w:themeColor="text1"/>
        </w:rPr>
        <w:t xml:space="preserve">jest uznany za spełniony, jeśli w ramach Testu stwierdzono otrzymywanie od Urządzenia </w:t>
      </w:r>
      <w:r w:rsidR="009A7A3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cyklicznych komunikatów zawierających </w:t>
      </w:r>
      <w:r w:rsidR="004D72AB" w:rsidRPr="004344B5">
        <w:rPr>
          <w:rFonts w:eastAsia="Calibri" w:cstheme="minorHAnsi"/>
          <w:color w:val="000000" w:themeColor="text1"/>
        </w:rPr>
        <w:t xml:space="preserve">w/w </w:t>
      </w:r>
      <w:r w:rsidRPr="004344B5">
        <w:rPr>
          <w:rFonts w:eastAsia="Calibri" w:cstheme="minorHAnsi"/>
          <w:color w:val="000000" w:themeColor="text1"/>
        </w:rPr>
        <w:t xml:space="preserve">wymagane informacje. </w:t>
      </w:r>
      <w:r w:rsidR="2F20C99F" w:rsidRPr="004344B5">
        <w:rPr>
          <w:rFonts w:eastAsia="Calibri" w:cstheme="minorHAnsi"/>
          <w:color w:val="000000" w:themeColor="text1"/>
        </w:rPr>
        <w:t xml:space="preserve">Brak zaimplementowania w </w:t>
      </w:r>
      <w:r w:rsidRPr="004344B5">
        <w:rPr>
          <w:rFonts w:eastAsia="Calibri" w:cstheme="minorHAnsi"/>
          <w:color w:val="000000" w:themeColor="text1"/>
        </w:rPr>
        <w:t>U</w:t>
      </w:r>
      <w:r w:rsidR="2F20C99F" w:rsidRPr="004344B5">
        <w:rPr>
          <w:rFonts w:eastAsia="Calibri" w:cstheme="minorHAnsi"/>
          <w:color w:val="000000" w:themeColor="text1"/>
        </w:rPr>
        <w:t xml:space="preserve">rządzeniu </w:t>
      </w:r>
      <w:r w:rsidR="009A7A38" w:rsidRPr="004344B5">
        <w:rPr>
          <w:rFonts w:eastAsia="Calibri" w:cstheme="minorHAnsi"/>
          <w:color w:val="000000" w:themeColor="text1"/>
        </w:rPr>
        <w:t xml:space="preserve">Centralnym </w:t>
      </w:r>
      <w:r w:rsidRPr="004344B5">
        <w:rPr>
          <w:rFonts w:eastAsia="Calibri" w:cstheme="minorHAnsi"/>
          <w:color w:val="000000" w:themeColor="text1"/>
        </w:rPr>
        <w:t xml:space="preserve">powyższej </w:t>
      </w:r>
      <w:r w:rsidR="2F20C99F" w:rsidRPr="004344B5">
        <w:rPr>
          <w:rFonts w:eastAsia="Calibri" w:cstheme="minorHAnsi"/>
          <w:color w:val="000000" w:themeColor="text1"/>
        </w:rPr>
        <w:t>funkcjonalności skutkuje brakiem zaliczenia testu.</w:t>
      </w:r>
    </w:p>
    <w:p w14:paraId="3E5E8952" w14:textId="1DE426A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lastRenderedPageBreak/>
        <w:t>Test 1</w:t>
      </w:r>
      <w:r w:rsidR="00066CAD" w:rsidRPr="004344B5">
        <w:rPr>
          <w:rFonts w:eastAsia="Calibri" w:cstheme="minorHAnsi"/>
          <w:b/>
          <w:bCs/>
          <w:color w:val="000000" w:themeColor="text1"/>
        </w:rPr>
        <w:t>6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C95079" w:rsidRPr="004344B5">
        <w:rPr>
          <w:rFonts w:eastAsia="Calibri" w:cstheme="minorHAnsi"/>
          <w:b/>
          <w:bCs/>
          <w:color w:val="000000" w:themeColor="text1"/>
        </w:rPr>
        <w:t>Z</w:t>
      </w:r>
      <w:r w:rsidRPr="004344B5">
        <w:rPr>
          <w:rFonts w:eastAsia="Calibri" w:cstheme="minorHAnsi"/>
          <w:b/>
          <w:bCs/>
          <w:color w:val="000000" w:themeColor="text1"/>
        </w:rPr>
        <w:t>akres temperatury pracy</w:t>
      </w:r>
      <w:r w:rsidR="00C95079" w:rsidRPr="004344B5">
        <w:rPr>
          <w:rFonts w:eastAsia="Calibri" w:cstheme="minorHAnsi"/>
          <w:b/>
          <w:bCs/>
          <w:color w:val="000000" w:themeColor="text1"/>
        </w:rPr>
        <w:t xml:space="preserve"> Urządzenia Centralnego</w:t>
      </w:r>
    </w:p>
    <w:p w14:paraId="79111137" w14:textId="6029D02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648D3BA" w14:textId="0B9B7657" w:rsidR="00510C27" w:rsidRPr="004344B5" w:rsidRDefault="00510C27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3C8C896C" w14:textId="45A5329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3B0DEA4" w14:textId="45A53293" w:rsidR="00925558" w:rsidRPr="004344B5" w:rsidRDefault="0092555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</w:t>
      </w:r>
      <w:r w:rsidR="003D2664" w:rsidRPr="004344B5">
        <w:rPr>
          <w:rFonts w:cstheme="minorHAnsi"/>
          <w:sz w:val="22"/>
          <w:szCs w:val="22"/>
        </w:rPr>
        <w:t>, podłączona do Urządzenia Centralnego,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 xml:space="preserve">zostaje </w:t>
      </w:r>
      <w:r w:rsidRPr="004344B5">
        <w:rPr>
          <w:rFonts w:cstheme="minorHAnsi"/>
          <w:sz w:val="22"/>
          <w:szCs w:val="22"/>
        </w:rPr>
        <w:t xml:space="preserve">naładowana </w:t>
      </w:r>
      <w:r w:rsidR="003D2664" w:rsidRPr="004344B5">
        <w:rPr>
          <w:rFonts w:cstheme="minorHAnsi"/>
          <w:sz w:val="22"/>
          <w:szCs w:val="22"/>
        </w:rPr>
        <w:t>do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>100% SoC.</w:t>
      </w:r>
    </w:p>
    <w:p w14:paraId="02312A5D" w14:textId="0B5DA348" w:rsidR="008A7406" w:rsidRPr="004344B5" w:rsidRDefault="008A7406" w:rsidP="008A1E6E">
      <w:pPr>
        <w:pStyle w:val="Akapitzlist"/>
        <w:numPr>
          <w:ilvl w:val="0"/>
          <w:numId w:val="3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</w:t>
      </w:r>
      <w:r w:rsidR="00B45BD5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E339D5" w:rsidRPr="004344B5">
        <w:rPr>
          <w:rFonts w:eastAsia="Calibri" w:cstheme="minorHAnsi"/>
          <w:color w:val="000000" w:themeColor="text1"/>
          <w:sz w:val="22"/>
          <w:szCs w:val="22"/>
        </w:rPr>
        <w:t>IN i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OUT</w:t>
      </w:r>
      <w:r w:rsidRPr="004344B5">
        <w:rPr>
          <w:rFonts w:cstheme="minorHAnsi"/>
          <w:sz w:val="22"/>
          <w:szCs w:val="22"/>
        </w:rPr>
        <w:t xml:space="preserve"> Urzą</w:t>
      </w:r>
      <w:r w:rsidR="00B45BD5" w:rsidRPr="004344B5">
        <w:rPr>
          <w:rFonts w:cstheme="minorHAnsi"/>
          <w:sz w:val="22"/>
          <w:szCs w:val="22"/>
        </w:rPr>
        <w:t>dzenia</w:t>
      </w:r>
      <w:r w:rsidRPr="004344B5">
        <w:rPr>
          <w:rFonts w:cstheme="minorHAnsi"/>
          <w:sz w:val="22"/>
          <w:szCs w:val="22"/>
        </w:rPr>
        <w:t xml:space="preserve"> Centralne</w:t>
      </w:r>
      <w:r w:rsidR="00B45BD5" w:rsidRPr="004344B5">
        <w:rPr>
          <w:rFonts w:cstheme="minorHAnsi"/>
          <w:sz w:val="22"/>
          <w:szCs w:val="22"/>
        </w:rPr>
        <w:t>go</w:t>
      </w:r>
      <w:r w:rsidR="00084D58" w:rsidRPr="004344B5">
        <w:rPr>
          <w:rFonts w:cstheme="minorHAnsi"/>
          <w:sz w:val="22"/>
          <w:szCs w:val="22"/>
        </w:rPr>
        <w:t>. Dodatkowo do złącza OUT za urządzeniem pomiarowym jest podłączane obciążenie.</w:t>
      </w:r>
      <w:r w:rsidR="001D5365" w:rsidRPr="004344B5">
        <w:rPr>
          <w:rFonts w:cstheme="minorHAnsi"/>
          <w:sz w:val="22"/>
          <w:szCs w:val="22"/>
        </w:rPr>
        <w:t xml:space="preserve"> Do złącza BAT podłączana jest Bateria Systemowa.</w:t>
      </w:r>
    </w:p>
    <w:p w14:paraId="23E66ABC" w14:textId="45A53293" w:rsidR="00AE33F9" w:rsidRPr="004344B5" w:rsidRDefault="003D2664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</w:t>
      </w:r>
      <w:r w:rsidR="006D2372" w:rsidRPr="004344B5">
        <w:rPr>
          <w:rFonts w:cstheme="minorHAnsi"/>
          <w:sz w:val="22"/>
          <w:szCs w:val="22"/>
        </w:rPr>
        <w:t>cz</w:t>
      </w:r>
      <w:r w:rsidR="00B83A02" w:rsidRPr="004344B5">
        <w:rPr>
          <w:rFonts w:cstheme="minorHAnsi"/>
          <w:sz w:val="22"/>
          <w:szCs w:val="22"/>
        </w:rPr>
        <w:t>a</w:t>
      </w:r>
      <w:r w:rsidR="006D2372" w:rsidRPr="004344B5">
        <w:rPr>
          <w:rFonts w:cstheme="minorHAnsi"/>
          <w:sz w:val="22"/>
          <w:szCs w:val="22"/>
        </w:rPr>
        <w:t>ne (nie pracuje)</w:t>
      </w:r>
      <w:r w:rsidR="00B83A02" w:rsidRPr="004344B5">
        <w:rPr>
          <w:rFonts w:cstheme="minorHAnsi"/>
          <w:sz w:val="22"/>
          <w:szCs w:val="22"/>
        </w:rPr>
        <w:t xml:space="preserve"> i </w:t>
      </w:r>
      <w:r w:rsidR="00AE33F9" w:rsidRPr="004344B5">
        <w:rPr>
          <w:rFonts w:cstheme="minorHAnsi"/>
          <w:sz w:val="22"/>
          <w:szCs w:val="22"/>
        </w:rPr>
        <w:t xml:space="preserve">umieszczane </w:t>
      </w:r>
      <w:r w:rsidR="00B83A02" w:rsidRPr="004344B5">
        <w:rPr>
          <w:rFonts w:cstheme="minorHAnsi"/>
          <w:sz w:val="22"/>
          <w:szCs w:val="22"/>
        </w:rPr>
        <w:t>na 24 h</w:t>
      </w:r>
      <w:r w:rsidR="002D4116" w:rsidRPr="004344B5">
        <w:rPr>
          <w:rFonts w:cstheme="minorHAnsi"/>
          <w:sz w:val="22"/>
          <w:szCs w:val="22"/>
        </w:rPr>
        <w:t xml:space="preserve"> </w:t>
      </w:r>
      <w:r w:rsidR="00AE33F9" w:rsidRPr="004344B5">
        <w:rPr>
          <w:rFonts w:cstheme="minorHAnsi"/>
          <w:sz w:val="22"/>
          <w:szCs w:val="22"/>
        </w:rPr>
        <w:t xml:space="preserve">w </w:t>
      </w:r>
      <w:r w:rsidR="00925558" w:rsidRPr="004344B5">
        <w:rPr>
          <w:rFonts w:cstheme="minorHAnsi"/>
          <w:sz w:val="22"/>
          <w:szCs w:val="22"/>
        </w:rPr>
        <w:t>komor</w:t>
      </w:r>
      <w:r w:rsidR="00AE33F9" w:rsidRPr="004344B5">
        <w:rPr>
          <w:rFonts w:cstheme="minorHAnsi"/>
          <w:sz w:val="22"/>
          <w:szCs w:val="22"/>
        </w:rPr>
        <w:t>ze</w:t>
      </w:r>
      <w:r w:rsidR="00925558" w:rsidRPr="004344B5">
        <w:rPr>
          <w:rFonts w:cstheme="minorHAnsi"/>
          <w:sz w:val="22"/>
          <w:szCs w:val="22"/>
        </w:rPr>
        <w:t xml:space="preserve"> klimatycznej</w:t>
      </w:r>
      <w:r w:rsidR="00B83A02" w:rsidRPr="004344B5">
        <w:rPr>
          <w:rFonts w:cstheme="minorHAnsi"/>
          <w:sz w:val="22"/>
          <w:szCs w:val="22"/>
        </w:rPr>
        <w:t xml:space="preserve"> w temperaturze +10°C</w:t>
      </w:r>
      <w:r w:rsidR="002D4116" w:rsidRPr="004344B5">
        <w:rPr>
          <w:rFonts w:cstheme="minorHAnsi"/>
          <w:sz w:val="22"/>
          <w:szCs w:val="22"/>
        </w:rPr>
        <w:t xml:space="preserve"> i wilgotności 0-20%.</w:t>
      </w:r>
    </w:p>
    <w:p w14:paraId="4B1C0CBA" w14:textId="2B66FF1E" w:rsidR="002E67B4" w:rsidRPr="004344B5" w:rsidRDefault="00E4039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Po upływie czasu wskazanego w punkcie 3. powyżej, Urządzenie Centralne jest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cza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ne od sieci (złącze IN), następnie zostaje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włą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ne,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 zaś obciążenie ustawiane jest na pobór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co najmniej 10 kW na okres 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>1 h</w:t>
      </w:r>
      <w:r w:rsidR="00303DEC" w:rsidRPr="004344B5">
        <w:rPr>
          <w:rFonts w:eastAsia="Calibri" w:cstheme="minorHAnsi"/>
          <w:color w:val="000000" w:themeColor="text1"/>
          <w:sz w:val="22"/>
          <w:szCs w:val="22"/>
        </w:rPr>
        <w:t>.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7F5A698" w14:textId="3CC3B4DE" w:rsidR="00F75D06" w:rsidRPr="004344B5" w:rsidRDefault="006736B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</w:t>
      </w:r>
      <w:r w:rsidR="007F671D" w:rsidRPr="004344B5">
        <w:rPr>
          <w:rFonts w:cstheme="minorHAnsi"/>
          <w:sz w:val="22"/>
          <w:szCs w:val="22"/>
        </w:rPr>
        <w:t xml:space="preserve"> następuje odłączenie obciążenia (złącze OUT)</w:t>
      </w:r>
      <w:r w:rsidR="00ED5B17" w:rsidRPr="004344B5">
        <w:rPr>
          <w:rFonts w:cstheme="minorHAnsi"/>
          <w:sz w:val="22"/>
          <w:szCs w:val="22"/>
        </w:rPr>
        <w:t xml:space="preserve"> oraz podłączenie zasilania sieciowego (złącze IN). </w:t>
      </w:r>
      <w:r w:rsidR="00E46D50" w:rsidRPr="004344B5">
        <w:rPr>
          <w:rFonts w:cstheme="minorHAnsi"/>
          <w:sz w:val="22"/>
          <w:szCs w:val="22"/>
        </w:rPr>
        <w:t xml:space="preserve">Bateria Systemowa jest ładowana </w:t>
      </w:r>
      <w:r w:rsidR="00A94B89" w:rsidRPr="004344B5">
        <w:rPr>
          <w:rFonts w:cstheme="minorHAnsi"/>
          <w:sz w:val="22"/>
          <w:szCs w:val="22"/>
        </w:rPr>
        <w:t>przez okres</w:t>
      </w:r>
      <w:r w:rsidR="00201453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>2</w:t>
      </w:r>
      <w:r w:rsidR="007F671D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 xml:space="preserve">h lub do </w:t>
      </w:r>
      <w:r w:rsidR="00201453" w:rsidRPr="004344B5">
        <w:rPr>
          <w:rFonts w:cstheme="minorHAnsi"/>
          <w:sz w:val="22"/>
          <w:szCs w:val="22"/>
        </w:rPr>
        <w:t xml:space="preserve">momentu osiągnięcia </w:t>
      </w:r>
      <w:r w:rsidR="00E46D50" w:rsidRPr="004344B5">
        <w:rPr>
          <w:rFonts w:cstheme="minorHAnsi"/>
          <w:sz w:val="22"/>
          <w:szCs w:val="22"/>
        </w:rPr>
        <w:t>100% SoC, którekolwiek z tych zdarzeń nastąpi jako pierws</w:t>
      </w:r>
      <w:r w:rsidR="00D45936" w:rsidRPr="004344B5">
        <w:rPr>
          <w:rFonts w:cstheme="minorHAnsi"/>
          <w:sz w:val="22"/>
          <w:szCs w:val="22"/>
        </w:rPr>
        <w:t xml:space="preserve">ze, po czym </w:t>
      </w:r>
      <w:ins w:id="55" w:author="Autor">
        <w:r w:rsidR="00D84931" w:rsidRPr="5ACFA173">
          <w:rPr>
            <w:sz w:val="22"/>
            <w:szCs w:val="22"/>
          </w:rPr>
          <w:t>podłączana jest do złącza BAT</w:t>
        </w:r>
      </w:ins>
      <w:del w:id="56" w:author="Autor">
        <w:r w:rsidR="00D45936" w:rsidRPr="004344B5" w:rsidDel="00D84931">
          <w:rPr>
            <w:rFonts w:cstheme="minorHAnsi"/>
            <w:sz w:val="22"/>
            <w:szCs w:val="22"/>
          </w:rPr>
          <w:delText>odłączana jest od złącza IN</w:delText>
        </w:r>
      </w:del>
      <w:r w:rsidR="00D45936" w:rsidRPr="004344B5">
        <w:rPr>
          <w:rFonts w:cstheme="minorHAnsi"/>
          <w:sz w:val="22"/>
          <w:szCs w:val="22"/>
        </w:rPr>
        <w:t>.</w:t>
      </w:r>
    </w:p>
    <w:p w14:paraId="4ACBD832" w14:textId="45A53293" w:rsidR="00B7227E" w:rsidRPr="004344B5" w:rsidRDefault="00B7227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Następnie w komorze klimatycznej, w której znajduje się Urządzenie Centralne, ustawiana jest</w:t>
      </w:r>
      <w:r w:rsidR="000B5406" w:rsidRPr="004344B5">
        <w:rPr>
          <w:rFonts w:cstheme="minorHAnsi"/>
          <w:sz w:val="22"/>
          <w:szCs w:val="22"/>
        </w:rPr>
        <w:t xml:space="preserve"> na 24h</w:t>
      </w:r>
      <w:r w:rsidRPr="004344B5">
        <w:rPr>
          <w:rFonts w:cstheme="minorHAnsi"/>
          <w:sz w:val="22"/>
          <w:szCs w:val="22"/>
        </w:rPr>
        <w:t xml:space="preserve"> temperatura na -20°C</w:t>
      </w:r>
      <w:r w:rsidR="000B5406" w:rsidRPr="004344B5">
        <w:rPr>
          <w:rFonts w:cstheme="minorHAnsi"/>
          <w:sz w:val="22"/>
          <w:szCs w:val="22"/>
        </w:rPr>
        <w:t>.</w:t>
      </w:r>
    </w:p>
    <w:p w14:paraId="5C81E624" w14:textId="14368D97" w:rsidR="000B5406" w:rsidRPr="004344B5" w:rsidRDefault="000B5406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</w:t>
      </w:r>
      <w:r w:rsidR="003C733C" w:rsidRPr="004344B5">
        <w:rPr>
          <w:rFonts w:cstheme="minorHAnsi"/>
          <w:sz w:val="22"/>
          <w:szCs w:val="22"/>
        </w:rPr>
        <w:t xml:space="preserve"> czasie wskazanym w punkcie 6</w:t>
      </w:r>
      <w:r w:rsidRPr="004344B5">
        <w:rPr>
          <w:rFonts w:cstheme="minorHAnsi"/>
          <w:sz w:val="22"/>
          <w:szCs w:val="22"/>
        </w:rPr>
        <w:t xml:space="preserve">. powyżej, </w:t>
      </w:r>
      <w:r w:rsidR="00FB7ADE" w:rsidRPr="004344B5">
        <w:rPr>
          <w:rFonts w:cstheme="minorHAnsi"/>
          <w:sz w:val="22"/>
          <w:szCs w:val="22"/>
        </w:rPr>
        <w:t>powtarzane są czynnoś</w:t>
      </w:r>
      <w:r w:rsidR="00216C41" w:rsidRPr="004344B5">
        <w:rPr>
          <w:rFonts w:cstheme="minorHAnsi"/>
          <w:sz w:val="22"/>
          <w:szCs w:val="22"/>
        </w:rPr>
        <w:t>ci wskazane w punktach</w:t>
      </w:r>
      <w:r w:rsidR="00FB7ADE" w:rsidRPr="004344B5">
        <w:rPr>
          <w:rFonts w:cstheme="minorHAnsi"/>
          <w:sz w:val="22"/>
          <w:szCs w:val="22"/>
        </w:rPr>
        <w:t xml:space="preserve"> 3</w:t>
      </w:r>
      <w:r w:rsidR="003C733C" w:rsidRPr="004344B5">
        <w:rPr>
          <w:rFonts w:cstheme="minorHAnsi"/>
          <w:sz w:val="22"/>
          <w:szCs w:val="22"/>
        </w:rPr>
        <w:t>.-5.</w:t>
      </w:r>
    </w:p>
    <w:p w14:paraId="72A2E71D" w14:textId="45A53293" w:rsidR="00FB7ADE" w:rsidRPr="004344B5" w:rsidRDefault="00FB7AD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Urządzenie Centralne, ustawiana jest na 24h temperatura na </w:t>
      </w:r>
      <w:r w:rsidR="00F77E5E" w:rsidRPr="004344B5">
        <w:rPr>
          <w:rFonts w:cstheme="minorHAnsi"/>
          <w:sz w:val="22"/>
          <w:szCs w:val="22"/>
        </w:rPr>
        <w:t>+35</w:t>
      </w:r>
      <w:r w:rsidRPr="004344B5">
        <w:rPr>
          <w:rFonts w:cstheme="minorHAnsi"/>
          <w:sz w:val="22"/>
          <w:szCs w:val="22"/>
        </w:rPr>
        <w:t>°C</w:t>
      </w:r>
      <w:r w:rsidR="00F77E5E" w:rsidRPr="004344B5">
        <w:rPr>
          <w:rFonts w:cstheme="minorHAnsi"/>
          <w:sz w:val="22"/>
          <w:szCs w:val="22"/>
        </w:rPr>
        <w:t xml:space="preserve"> oraz wilgotność 70-90%</w:t>
      </w:r>
      <w:r w:rsidRPr="004344B5">
        <w:rPr>
          <w:rFonts w:cstheme="minorHAnsi"/>
          <w:sz w:val="22"/>
          <w:szCs w:val="22"/>
        </w:rPr>
        <w:t>.</w:t>
      </w:r>
    </w:p>
    <w:p w14:paraId="25FDCB88" w14:textId="274F402C" w:rsidR="00FB7ADE" w:rsidRPr="004344B5" w:rsidRDefault="00F77E5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Po czasie wskazanym w punkcie </w:t>
      </w:r>
      <w:r w:rsidR="00400E52" w:rsidRPr="004344B5">
        <w:rPr>
          <w:rFonts w:cstheme="minorHAnsi"/>
          <w:sz w:val="22"/>
          <w:szCs w:val="22"/>
        </w:rPr>
        <w:t>8</w:t>
      </w:r>
      <w:r w:rsidRPr="004344B5">
        <w:rPr>
          <w:rFonts w:cstheme="minorHAnsi"/>
          <w:sz w:val="22"/>
          <w:szCs w:val="22"/>
        </w:rPr>
        <w:t>. powyżej, powtarzane są czynnoś</w:t>
      </w:r>
      <w:r w:rsidR="00216C41" w:rsidRPr="004344B5">
        <w:rPr>
          <w:rFonts w:cstheme="minorHAnsi"/>
          <w:sz w:val="22"/>
          <w:szCs w:val="22"/>
        </w:rPr>
        <w:t xml:space="preserve">ci wskazane w punktach </w:t>
      </w:r>
      <w:r w:rsidRPr="004344B5">
        <w:rPr>
          <w:rFonts w:cstheme="minorHAnsi"/>
          <w:sz w:val="22"/>
          <w:szCs w:val="22"/>
        </w:rPr>
        <w:t>3.</w:t>
      </w:r>
      <w:r w:rsidR="00400E52" w:rsidRPr="004344B5">
        <w:rPr>
          <w:rFonts w:cstheme="minorHAnsi"/>
          <w:sz w:val="22"/>
          <w:szCs w:val="22"/>
        </w:rPr>
        <w:t>-5.</w:t>
      </w:r>
    </w:p>
    <w:p w14:paraId="131ED141" w14:textId="27B96A9E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81B5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81B54" w:rsidRPr="004344B5">
        <w:rPr>
          <w:rFonts w:cstheme="minorHAnsi"/>
          <w:u w:val="single"/>
        </w:rPr>
        <w:t xml:space="preserve"> „</w:t>
      </w:r>
      <w:r w:rsidR="00081B54" w:rsidRPr="004344B5">
        <w:rPr>
          <w:rFonts w:eastAsia="Calibri" w:cstheme="minorHAnsi"/>
          <w:color w:val="000000" w:themeColor="text1"/>
          <w:u w:val="single"/>
        </w:rPr>
        <w:t>Zakres temperatury pracy</w:t>
      </w:r>
      <w:r w:rsidR="00D9559F" w:rsidRPr="004344B5">
        <w:rPr>
          <w:rFonts w:eastAsia="Calibri" w:cstheme="minorHAnsi"/>
          <w:color w:val="000000" w:themeColor="text1"/>
          <w:u w:val="single"/>
        </w:rPr>
        <w:t xml:space="preserve"> Urządzenia Centralnego</w:t>
      </w:r>
      <w:r w:rsidR="00081B54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9E9C287" w14:textId="338CE34B" w:rsidR="63A62854" w:rsidRPr="004344B5" w:rsidRDefault="2F20C99F" w:rsidP="00DF59BD">
      <w:pPr>
        <w:pStyle w:val="paragraph"/>
        <w:spacing w:line="259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„Zakres temperatury pracy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Urządzenia Centralnego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” jest uznany za spełniony, jeśli w pełnym wskazanym zakresie temper</w:t>
      </w:r>
      <w:r w:rsidR="005D67BD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tury oraz wilgotności względnej przepływ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energii złącze 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 -&gt; złącze OUT 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osiąga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co najmniej 10 kW </w:t>
      </w:r>
      <w:r w:rsidR="00C00D4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1h 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gdy B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ateria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Systemowa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zostanie naładowana do 100% w czasie poniżej 2 h</w:t>
      </w:r>
      <w:r w:rsidR="00983D7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385BFD7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17: Działanie Baterii Sy</w:t>
      </w:r>
      <w:r w:rsidR="00FC6A6D" w:rsidRPr="004344B5">
        <w:rPr>
          <w:rFonts w:eastAsia="Calibri" w:cstheme="minorHAnsi"/>
          <w:b/>
          <w:bCs/>
          <w:color w:val="000000" w:themeColor="text1"/>
        </w:rPr>
        <w:t>stemowej</w:t>
      </w:r>
    </w:p>
    <w:p w14:paraId="4D1D83DB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496591F" w14:textId="6863705A" w:rsidR="00E176F9" w:rsidRPr="004344B5" w:rsidRDefault="00E176F9" w:rsidP="00DF59BD">
      <w:pPr>
        <w:jc w:val="both"/>
        <w:rPr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17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a)-f)).</w:t>
      </w:r>
    </w:p>
    <w:p w14:paraId="26E5ECAE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DB59F15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 Urządzenia Centralnego, kolejno próby:</w:t>
      </w:r>
    </w:p>
    <w:p w14:paraId="1BA4DA9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IN -&gt; złącze BAT, </w:t>
      </w:r>
    </w:p>
    <w:p w14:paraId="1E62DDA0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>złącze PV -&gt; złącze BAT,</w:t>
      </w:r>
    </w:p>
    <w:p w14:paraId="2737A93D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29E445F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355D37B3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1D4F5CCC" w14:textId="7B11D623" w:rsidR="00E176F9" w:rsidRPr="004344B5" w:rsidRDefault="00E176F9" w:rsidP="008A1E6E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42B31EDB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EF21255" w14:textId="7B11D623" w:rsidR="00E176F9" w:rsidRPr="004344B5" w:rsidRDefault="00E176F9" w:rsidP="008A1E6E">
      <w:pPr>
        <w:spacing w:before="12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="00FC6A6D" w:rsidRPr="004344B5">
        <w:rPr>
          <w:rFonts w:eastAsia="Calibri" w:cstheme="minorHAnsi"/>
          <w:color w:val="000000" w:themeColor="text1"/>
          <w:u w:val="single"/>
        </w:rPr>
        <w:t>Działanie Baterii Systemowej</w:t>
      </w:r>
      <w:r w:rsidRPr="004344B5">
        <w:rPr>
          <w:rFonts w:eastAsia="Calibri" w:cstheme="minorHAnsi"/>
          <w:color w:val="000000" w:themeColor="text1"/>
          <w:u w:val="single"/>
        </w:rPr>
        <w:t>”:</w:t>
      </w:r>
    </w:p>
    <w:p w14:paraId="67B618EC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</w:t>
      </w:r>
      <w:r w:rsidR="00FC6A6D" w:rsidRPr="004344B5">
        <w:rPr>
          <w:rFonts w:eastAsia="Calibri" w:cstheme="minorHAnsi"/>
          <w:color w:val="000000" w:themeColor="text1"/>
        </w:rPr>
        <w:t>Działanie Baterii Systemowej</w:t>
      </w:r>
      <w:r w:rsidRPr="004344B5">
        <w:rPr>
          <w:rFonts w:eastAsia="Calibri" w:cstheme="minorHAnsi"/>
          <w:color w:val="000000" w:themeColor="text1"/>
        </w:rPr>
        <w:t>” jest uznany za spełniony, jeśli dla pró</w:t>
      </w:r>
      <w:r w:rsidR="00FC6A6D" w:rsidRPr="004344B5">
        <w:rPr>
          <w:rFonts w:eastAsia="Calibri" w:cstheme="minorHAnsi"/>
          <w:color w:val="000000" w:themeColor="text1"/>
        </w:rPr>
        <w:t>b a.-e.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10 kW oraz dla prób</w:t>
      </w:r>
      <w:r w:rsidR="00FC6A6D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="00FC6A6D" w:rsidRPr="004344B5">
        <w:rPr>
          <w:rFonts w:eastAsia="Calibri" w:cstheme="minorHAnsi"/>
          <w:color w:val="000000" w:themeColor="text1"/>
        </w:rPr>
        <w:t>f.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3,7 kW w ramach Testu. Brak możliwości do uzyskania w/w kierunków przepływu energii w dowolnym punkcie skutkuje niezaliczeniem Testu. </w:t>
      </w:r>
    </w:p>
    <w:p w14:paraId="18A1C1A5" w14:textId="04E93BE0" w:rsidR="0069261F" w:rsidRPr="004344B5" w:rsidRDefault="0069261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18: Bateria Systemowa – temperaturowy zakres pracy</w:t>
      </w:r>
    </w:p>
    <w:p w14:paraId="5E0C595C" w14:textId="77777777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ACCF4E4" w14:textId="75B88FE8" w:rsidR="0069261F" w:rsidRPr="004344B5" w:rsidRDefault="0069261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18 jest przeprowadzany w pomieszczeniu udostępnionym przez Wykonawcę, spełniającym wy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magania wskazane w punkcie 5.4.2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uruchomiony i podłączony do elektrycznej sieci wewnętrznej budynku. </w:t>
      </w:r>
      <w:r w:rsidR="004C7084" w:rsidRPr="004344B5">
        <w:rPr>
          <w:rStyle w:val="normaltextrun"/>
          <w:rFonts w:cstheme="minorHAnsi"/>
          <w:color w:val="000000" w:themeColor="text1"/>
        </w:rPr>
        <w:t>Bateria Systemowa jest naładowana w 0-100% SoC.</w:t>
      </w:r>
    </w:p>
    <w:p w14:paraId="43DB99D5" w14:textId="45A53293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612E61D" w14:textId="45A53293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Systemowa, podłączona do Urządzenia Centralnego, zostaje naładowana do 100% SoC.</w:t>
      </w:r>
    </w:p>
    <w:p w14:paraId="77C60BFB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 IN i OUT</w:t>
      </w:r>
      <w:r w:rsidRPr="004344B5">
        <w:rPr>
          <w:rFonts w:cstheme="minorHAnsi"/>
          <w:sz w:val="22"/>
          <w:szCs w:val="22"/>
        </w:rPr>
        <w:t xml:space="preserve"> Urządzenia Centralnego. Dodatkowo do złącza OUT za urządzeniem pomiarowym jest podłączane obciążenie. Do złącza BAT podłączana jest Bateria Systemowa.</w:t>
      </w:r>
    </w:p>
    <w:p w14:paraId="03C68C35" w14:textId="6B9149DA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wyłączane (nie pracuje)</w:t>
      </w:r>
      <w:r w:rsidR="00BA0496" w:rsidRPr="004344B5">
        <w:rPr>
          <w:rFonts w:cstheme="minorHAnsi"/>
          <w:sz w:val="22"/>
          <w:szCs w:val="22"/>
        </w:rPr>
        <w:t xml:space="preserve">, zaś </w:t>
      </w:r>
      <w:r w:rsidR="0058217B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 xml:space="preserve"> </w:t>
      </w:r>
      <w:r w:rsidR="00BA0496" w:rsidRPr="004344B5">
        <w:rPr>
          <w:rFonts w:cstheme="minorHAnsi"/>
          <w:sz w:val="22"/>
          <w:szCs w:val="22"/>
        </w:rPr>
        <w:t>umieszczana</w:t>
      </w:r>
      <w:r w:rsidRPr="004344B5">
        <w:rPr>
          <w:rFonts w:cstheme="minorHAnsi"/>
          <w:sz w:val="22"/>
          <w:szCs w:val="22"/>
        </w:rPr>
        <w:t xml:space="preserve"> na 24 h w komorze klimatycznej w temperaturze +10°C i wilgotności 0-20%.</w:t>
      </w:r>
    </w:p>
    <w:p w14:paraId="72FD6FA5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 upływie czasu wskazanego w punkcie 3. powyżej, Urządzenie Centralne jest odłączane od sieci (złącze IN), następnie zostaje włączone, zaś obciążenie ustawiane jest na pobór mocy co najmniej 10 kW na okres 1 h. </w:t>
      </w:r>
    </w:p>
    <w:p w14:paraId="7FB0F51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 następuje odłączenie obciążenia (złącze OUT) oraz podłączenie zasilania sieciowego (złącze IN). Bateria Systemowa jest ładowana przez okres 2 h lub do momentu osiągnięcia 100% SoC, którekolwiek z tych zdarzeń nastąpi jako pierwsze, po czym odłączana jest od złącza IN.</w:t>
      </w:r>
    </w:p>
    <w:p w14:paraId="3D7A60FF" w14:textId="427339A9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-20°C.</w:t>
      </w:r>
    </w:p>
    <w:p w14:paraId="1AE7E6AA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6. powyżej, powtarzane są czynności wskazane w punktach 3.-5.</w:t>
      </w:r>
    </w:p>
    <w:p w14:paraId="4D88BAEF" w14:textId="65F5F086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+35°C oraz wilgotność 70-90%.</w:t>
      </w:r>
    </w:p>
    <w:p w14:paraId="3BD1098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8. powyżej, powtarzane są czynności wskazane w punktach 3.-5.</w:t>
      </w:r>
    </w:p>
    <w:p w14:paraId="1EA9FDE5" w14:textId="3D0CE281" w:rsidR="0069261F" w:rsidRPr="004344B5" w:rsidRDefault="0069261F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Pr="004344B5">
        <w:rPr>
          <w:rFonts w:eastAsia="Calibri" w:cstheme="minorHAnsi"/>
          <w:bCs/>
          <w:color w:val="000000" w:themeColor="text1"/>
          <w:u w:val="single"/>
        </w:rPr>
        <w:t>Bateria Systemowa – temperaturowy zakres pracy”:</w:t>
      </w:r>
    </w:p>
    <w:p w14:paraId="18A409B2" w14:textId="252CF15D" w:rsidR="005F6BB4" w:rsidRPr="004344B5" w:rsidRDefault="0069261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„Bateria Systemowa – temperaturowy zakres pracy”</w:t>
      </w:r>
      <w:r w:rsidR="00A26697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uznany za spełniony, jeśli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pełnym wskazanym zakresie temperatury oraz wilgotności względnej przepływy energii złącze BAT -&gt; złącze 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lastRenderedPageBreak/>
        <w:t>OUT osiąga moc co najmniej 10 kW przez 1h oraz gdy Bateria Systemowa zostanie naładowana do 100% w czasie poniżej 2 h.</w:t>
      </w:r>
    </w:p>
    <w:p w14:paraId="642B706D" w14:textId="1B6A6F5B" w:rsidR="0069261F" w:rsidRPr="004344B5" w:rsidDel="00D84931" w:rsidRDefault="00827D5C" w:rsidP="00DF59BD">
      <w:pPr>
        <w:jc w:val="both"/>
        <w:rPr>
          <w:del w:id="57" w:author="Autor"/>
          <w:rFonts w:eastAsia="Calibri" w:cstheme="minorHAnsi"/>
          <w:b/>
          <w:bCs/>
          <w:color w:val="000000" w:themeColor="text1"/>
        </w:rPr>
      </w:pPr>
      <w:del w:id="58" w:author="Autor">
        <w:r w:rsidRPr="004344B5" w:rsidDel="00D84931">
          <w:rPr>
            <w:rFonts w:eastAsia="Calibri" w:cstheme="minorHAnsi"/>
            <w:b/>
            <w:bCs/>
            <w:color w:val="000000" w:themeColor="text1"/>
          </w:rPr>
          <w:delText>Test</w:delText>
        </w:r>
        <w:r w:rsidR="001A5608" w:rsidRPr="004344B5" w:rsidDel="00D84931">
          <w:rPr>
            <w:rFonts w:eastAsia="Calibri" w:cstheme="minorHAnsi"/>
            <w:b/>
            <w:bCs/>
            <w:color w:val="000000" w:themeColor="text1"/>
          </w:rPr>
          <w:delText xml:space="preserve"> 19: Bateria Systemowa - obudowa</w:delText>
        </w:r>
      </w:del>
    </w:p>
    <w:p w14:paraId="0DD9DD74" w14:textId="486519A8" w:rsidR="006B047C" w:rsidRPr="004344B5" w:rsidDel="00D84931" w:rsidRDefault="006B047C" w:rsidP="00DF59BD">
      <w:pPr>
        <w:jc w:val="both"/>
        <w:rPr>
          <w:del w:id="59" w:author="Autor"/>
          <w:rFonts w:eastAsia="Calibri" w:cstheme="minorHAnsi"/>
          <w:color w:val="000000" w:themeColor="text1"/>
        </w:rPr>
      </w:pPr>
      <w:del w:id="60" w:author="Autor">
        <w:r w:rsidRPr="004344B5" w:rsidDel="00D84931">
          <w:rPr>
            <w:rFonts w:eastAsia="Calibri" w:cstheme="minorHAnsi"/>
            <w:color w:val="000000" w:themeColor="text1"/>
            <w:u w:val="single"/>
          </w:rPr>
          <w:delText>Środowisko testowe:</w:delText>
        </w:r>
      </w:del>
    </w:p>
    <w:p w14:paraId="7D2962B2" w14:textId="2FC53060" w:rsidR="006B047C" w:rsidRPr="004344B5" w:rsidDel="00D84931" w:rsidRDefault="006B047C" w:rsidP="00DF59BD">
      <w:pPr>
        <w:pStyle w:val="paragraph"/>
        <w:spacing w:line="259" w:lineRule="auto"/>
        <w:rPr>
          <w:del w:id="61" w:author="Autor"/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</w:pPr>
      <w:del w:id="62" w:author="Autor"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delText>Zgodne z normą</w:delText>
        </w:r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  <w:u w:val="single"/>
          </w:rPr>
          <w:delText xml:space="preserve"> </w:delText>
        </w:r>
        <w:r w:rsidRPr="004344B5" w:rsidDel="00D84931"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bdr w:val="none" w:sz="0" w:space="0" w:color="auto" w:frame="1"/>
          </w:rPr>
          <w:delText>PN-EN 60529:2003.</w:delText>
        </w:r>
      </w:del>
    </w:p>
    <w:p w14:paraId="23F0434B" w14:textId="3ADDAC57" w:rsidR="001A5608" w:rsidRPr="004344B5" w:rsidDel="00D84931" w:rsidRDefault="001A5608" w:rsidP="00DF59BD">
      <w:pPr>
        <w:pStyle w:val="paragraph"/>
        <w:spacing w:line="259" w:lineRule="auto"/>
        <w:rPr>
          <w:del w:id="63" w:author="Autor"/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</w:pPr>
      <w:del w:id="64" w:author="Autor"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  <w:u w:val="single"/>
          </w:rPr>
          <w:delText xml:space="preserve">Procedura testowa: </w:delText>
        </w:r>
      </w:del>
    </w:p>
    <w:p w14:paraId="13147F19" w14:textId="1DBF3F3D" w:rsidR="001A5608" w:rsidRPr="004344B5" w:rsidDel="00D84931" w:rsidRDefault="001A5608" w:rsidP="00DF59BD">
      <w:pPr>
        <w:pStyle w:val="paragraph"/>
        <w:spacing w:line="259" w:lineRule="auto"/>
        <w:rPr>
          <w:del w:id="65" w:author="Autor"/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</w:pPr>
      <w:del w:id="66" w:author="Autor"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delText>W ramach Test</w:delText>
        </w:r>
        <w:r w:rsidR="00150193"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delText>u</w:delText>
        </w:r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delText xml:space="preserve"> 19 badana będzie szczelność obudowy Baterii Systemowej. Procedura testowa zgodna z normą </w:delText>
        </w:r>
        <w:r w:rsidRPr="004344B5" w:rsidDel="00D84931"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bdr w:val="none" w:sz="0" w:space="0" w:color="auto" w:frame="1"/>
          </w:rPr>
          <w:delText>PN-EN 60529:2003.</w:delText>
        </w:r>
      </w:del>
    </w:p>
    <w:p w14:paraId="186CC3DC" w14:textId="4CE9C101" w:rsidR="001A5608" w:rsidRPr="004344B5" w:rsidDel="00D84931" w:rsidRDefault="001A5608" w:rsidP="00DF59BD">
      <w:pPr>
        <w:pStyle w:val="paragraph"/>
        <w:spacing w:line="259" w:lineRule="auto"/>
        <w:rPr>
          <w:del w:id="67" w:author="Autor"/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</w:pPr>
      <w:del w:id="68" w:author="Autor"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  <w:u w:val="single"/>
          </w:rPr>
          <w:delText>Wynik testu „Bateria Systemowa – obudowa”:</w:delText>
        </w:r>
      </w:del>
    </w:p>
    <w:p w14:paraId="633DB8F4" w14:textId="013CDA06" w:rsidR="001A5608" w:rsidDel="00D84931" w:rsidRDefault="001A5608" w:rsidP="00DF59BD">
      <w:pPr>
        <w:pStyle w:val="paragraph"/>
        <w:spacing w:line="259" w:lineRule="auto"/>
        <w:rPr>
          <w:del w:id="69" w:author="Autor"/>
          <w:rStyle w:val="normaltextrun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  <w:del w:id="70" w:author="Autor">
        <w:r w:rsidRPr="004344B5" w:rsidDel="00D84931">
          <w:rPr>
            <w:rFonts w:asciiTheme="minorHAnsi" w:eastAsia="Calibri" w:hAnsiTheme="minorHAnsi" w:cstheme="minorHAnsi"/>
            <w:color w:val="000000" w:themeColor="text1"/>
            <w:sz w:val="22"/>
            <w:szCs w:val="22"/>
          </w:rPr>
          <w:delText xml:space="preserve">Test „Bateria Systemowa – obudowa” jest uznany za spełniony, jeśli obudowa Baterii Systemowej osiąga klasę szczelności 65 wg </w:delText>
        </w:r>
        <w:r w:rsidRPr="004344B5" w:rsidDel="00D84931"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bdr w:val="none" w:sz="0" w:space="0" w:color="auto" w:frame="1"/>
          </w:rPr>
          <w:delText>PN-EN 60529:2003.</w:delText>
        </w:r>
      </w:del>
    </w:p>
    <w:p w14:paraId="5A11D4AC" w14:textId="77777777" w:rsidR="00B12303" w:rsidRPr="004344B5" w:rsidRDefault="00B12303" w:rsidP="00DF59BD">
      <w:pPr>
        <w:pStyle w:val="paragraph"/>
        <w:spacing w:line="259" w:lineRule="auto"/>
        <w:rPr>
          <w:rStyle w:val="normaltextrun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</w:p>
    <w:p w14:paraId="4B4AD1DE" w14:textId="2A1E95DC" w:rsidR="00505696" w:rsidRPr="00374B0A" w:rsidRDefault="00742099" w:rsidP="00DF59BD">
      <w:pPr>
        <w:pStyle w:val="Nagwek3"/>
      </w:pPr>
      <w:r w:rsidRPr="00374B0A">
        <w:t>Aparatura pomiarowa używana w Testach Prototypów Systemu</w:t>
      </w:r>
    </w:p>
    <w:p w14:paraId="5923B507" w14:textId="0F1DE4DB" w:rsidR="00505696" w:rsidRPr="00374B0A" w:rsidRDefault="1A15AD34" w:rsidP="00DF59BD">
      <w:pPr>
        <w:spacing w:beforeAutospacing="1" w:afterAutospacing="1"/>
        <w:jc w:val="both"/>
        <w:rPr>
          <w:rFonts w:eastAsia="Segoe UI" w:cstheme="minorHAnsi"/>
          <w:color w:val="000000" w:themeColor="text1"/>
          <w:sz w:val="18"/>
          <w:szCs w:val="18"/>
        </w:rPr>
      </w:pPr>
      <w:r w:rsidRPr="00374B0A">
        <w:rPr>
          <w:rStyle w:val="normaltextrun"/>
          <w:rFonts w:eastAsia="Calibri" w:cstheme="minorHAnsi"/>
        </w:rPr>
        <w:t>Zamawiający zapewni przeprowadzenie </w:t>
      </w:r>
      <w:r w:rsidR="002B417E" w:rsidRPr="00374B0A">
        <w:rPr>
          <w:rStyle w:val="normaltextrun"/>
          <w:rFonts w:eastAsia="Calibri" w:cstheme="minorHAnsi"/>
        </w:rPr>
        <w:t xml:space="preserve">badań w trakcie </w:t>
      </w:r>
      <w:r w:rsidR="00E50887" w:rsidRPr="00374B0A">
        <w:rPr>
          <w:rStyle w:val="normaltextrun"/>
          <w:rFonts w:eastAsia="Calibri" w:cstheme="minorHAnsi"/>
        </w:rPr>
        <w:t>T</w:t>
      </w:r>
      <w:r w:rsidRPr="00374B0A">
        <w:rPr>
          <w:rStyle w:val="normaltextrun"/>
          <w:rFonts w:eastAsia="Calibri" w:cstheme="minorHAnsi"/>
        </w:rPr>
        <w:t xml:space="preserve">estów </w:t>
      </w:r>
      <w:r w:rsidR="00E50887" w:rsidRPr="00374B0A">
        <w:rPr>
          <w:rStyle w:val="normaltextrun"/>
          <w:rFonts w:eastAsia="Calibri" w:cstheme="minorHAnsi"/>
        </w:rPr>
        <w:t>Prototypu Systemu</w:t>
      </w:r>
      <w:r w:rsidR="002B417E" w:rsidRPr="00374B0A">
        <w:rPr>
          <w:rStyle w:val="normaltextrun"/>
          <w:rFonts w:eastAsia="Calibri" w:cstheme="minorHAnsi"/>
        </w:rPr>
        <w:t xml:space="preserve"> zgodnie z procedurami wskazanymi w punkcie 5.4.</w:t>
      </w:r>
      <w:r w:rsidR="00511C88" w:rsidRPr="00374B0A">
        <w:rPr>
          <w:rStyle w:val="normaltextrun"/>
          <w:rFonts w:eastAsia="Calibri" w:cstheme="minorHAnsi"/>
        </w:rPr>
        <w:t>3</w:t>
      </w:r>
      <w:r w:rsidR="00E50887" w:rsidRPr="00374B0A">
        <w:rPr>
          <w:rStyle w:val="normaltextrun"/>
          <w:rFonts w:eastAsia="Calibri" w:cstheme="minorHAnsi"/>
        </w:rPr>
        <w:t xml:space="preserve"> </w:t>
      </w:r>
      <w:r w:rsidRPr="00374B0A">
        <w:rPr>
          <w:rStyle w:val="normaltextrun"/>
          <w:rFonts w:eastAsia="Calibri" w:cstheme="minorHAnsi"/>
        </w:rPr>
        <w:t xml:space="preserve">przez zewnętrzny podmiot posiadający niezbędne uprawnienia i kompetencje do testowania badanego Prototypu </w:t>
      </w:r>
      <w:r w:rsidR="00E50887" w:rsidRPr="00374B0A">
        <w:rPr>
          <w:rStyle w:val="normaltextrun"/>
          <w:rFonts w:eastAsia="Calibri" w:cstheme="minorHAnsi"/>
        </w:rPr>
        <w:t>Systemu</w:t>
      </w:r>
      <w:r w:rsidRPr="00374B0A">
        <w:rPr>
          <w:rStyle w:val="normaltextrun"/>
          <w:rFonts w:eastAsia="Calibri" w:cstheme="minorHAnsi"/>
        </w:rPr>
        <w:t>, przez cały okre</w:t>
      </w:r>
      <w:r w:rsidRPr="00374B0A">
        <w:rPr>
          <w:rStyle w:val="normaltextrun"/>
          <w:rFonts w:eastAsia="Calibri" w:cstheme="minorHAnsi"/>
          <w:color w:val="000000" w:themeColor="text1"/>
        </w:rPr>
        <w:t>s trwania 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>T</w:t>
      </w:r>
      <w:r w:rsidRPr="00374B0A">
        <w:rPr>
          <w:rStyle w:val="normaltextrun"/>
          <w:rFonts w:eastAsia="Calibri" w:cstheme="minorHAnsi"/>
          <w:color w:val="000000" w:themeColor="text1"/>
        </w:rPr>
        <w:t>estów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 xml:space="preserve"> Prototypu Systemu</w:t>
      </w:r>
      <w:r w:rsidRPr="00374B0A">
        <w:rPr>
          <w:rStyle w:val="normaltextrun"/>
          <w:rFonts w:eastAsia="Calibri" w:cstheme="minorHAnsi"/>
          <w:color w:val="000000" w:themeColor="text1"/>
        </w:rPr>
        <w:t>.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Wykonawca zapewnia następujące</w:t>
      </w:r>
      <w:r w:rsidRPr="00374B0A">
        <w:rPr>
          <w:rStyle w:val="normaltextrun"/>
          <w:rFonts w:eastAsia="Calibri" w:cstheme="minorHAnsi"/>
          <w:color w:val="000000" w:themeColor="text1"/>
        </w:rPr>
        <w:t>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u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rządzenia pomiarowe, jakie zostaną użyte do poszczególnych testów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, jak również personel posiadający kompetencje do ich obsługi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:</w:t>
      </w:r>
    </w:p>
    <w:p w14:paraId="067E44BB" w14:textId="5362E4E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Style w:val="normaltextrun"/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881ECB8" w14:textId="782828F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2: Przymiar kreskowy półsztywny, miara nawijana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przyrząd pomiarowy.</w:t>
      </w:r>
    </w:p>
    <w:p w14:paraId="791C5F06" w14:textId="658A7E51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3: Sonometr, przykładowo UNI-T UT352, Extech SL510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</w:p>
    <w:p w14:paraId="1B36FA8C" w14:textId="20897BD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4: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4F1CFF9F" w14:textId="37244BE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5: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7597E84B" w14:textId="626AC880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6: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oscyloskop.</w:t>
      </w:r>
    </w:p>
    <w:p w14:paraId="2DD7CFD9" w14:textId="4DA35532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7: </w:t>
      </w:r>
      <w:ins w:id="71" w:author="Autor">
        <w:r w:rsidR="00D84931" w:rsidRPr="609F1AFE">
          <w:rPr>
            <w:rFonts w:eastAsiaTheme="minorEastAsia"/>
            <w:color w:val="000000" w:themeColor="text1"/>
            <w:sz w:val="22"/>
            <w:szCs w:val="22"/>
            <w:lang w:val="pl"/>
          </w:rPr>
          <w:t xml:space="preserve">Aparatura zgodna z </w:t>
        </w:r>
        <w:r w:rsidR="00D84931" w:rsidRPr="609F1AFE">
          <w:rPr>
            <w:rStyle w:val="normaltextrun"/>
            <w:rFonts w:ascii="Calibri" w:hAnsi="Calibri" w:cs="Calibri"/>
            <w:color w:val="000000" w:themeColor="text1"/>
            <w:sz w:val="22"/>
            <w:szCs w:val="22"/>
          </w:rPr>
          <w:t>PN-EN 60529:2003 lub normą równoważną.</w:t>
        </w:r>
        <w:r w:rsidR="00D84931">
          <w:rPr>
            <w:rStyle w:val="normaltextrun"/>
            <w:rFonts w:ascii="Calibri" w:hAnsi="Calibri" w:cs="Calibri"/>
            <w:color w:val="000000" w:themeColor="text1"/>
            <w:sz w:val="22"/>
            <w:szCs w:val="22"/>
          </w:rPr>
          <w:t xml:space="preserve"> </w:t>
        </w:r>
      </w:ins>
      <w:del w:id="72" w:author="Autor">
        <w:r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 xml:space="preserve">Fluke 437 </w:delText>
        </w:r>
        <w:r w:rsidR="008C4E1A"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>lub inny (równoważny)</w:delText>
        </w:r>
        <w:r w:rsidR="002B417E"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 xml:space="preserve">, </w:delText>
        </w:r>
        <w:r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>analizator jakości zasilania i energii, Chroma 63802 lub inne</w:delText>
        </w:r>
        <w:r w:rsidR="002B417E"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 xml:space="preserve">, </w:delText>
        </w:r>
        <w:r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 xml:space="preserve"> programowalne obciążenie AC, Tektronik MDO34 z dodatkowymi sondami prądowymi </w:delText>
        </w:r>
        <w:r w:rsidR="008C4E1A"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>lub inny (równoważny)</w:delText>
        </w:r>
        <w:r w:rsidR="002B417E"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>,</w:delText>
        </w:r>
        <w:r w:rsidRPr="00374B0A" w:rsidDel="00D84931">
          <w:rPr>
            <w:rFonts w:eastAsia="Calibri" w:cstheme="minorHAnsi"/>
            <w:color w:val="000000" w:themeColor="text1"/>
            <w:sz w:val="22"/>
            <w:szCs w:val="22"/>
            <w:lang w:val="pl"/>
          </w:rPr>
          <w:delText xml:space="preserve"> oscyloskop.</w:delText>
        </w:r>
      </w:del>
    </w:p>
    <w:p w14:paraId="0C831590" w14:textId="7F5DF996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lastRenderedPageBreak/>
        <w:t xml:space="preserve">Test 8: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precyzyjny.</w:t>
      </w:r>
    </w:p>
    <w:p w14:paraId="1BF3DACA" w14:textId="64BB656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9: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</w:t>
      </w:r>
      <w:r w:rsidR="0140BCB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="12CB288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4AD8FC8C" w14:textId="1C4E5FF3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10: CMC 430, CMC 353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tester zabezpieczeń elektrycznych.</w:t>
      </w:r>
    </w:p>
    <w:p w14:paraId="4BCCC6B4" w14:textId="06209FC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="009A6B4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0EE1B53A" w14:textId="6ECD945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12: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multimetr precyzyjny.</w:t>
      </w:r>
    </w:p>
    <w:p w14:paraId="661A9F3A" w14:textId="5EFB407C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13: Analizator fotowoltaiczny FTV100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 lub 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70689F30" w14:textId="55A6FD4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14: Kalibrator zadajnik pętli prądowej 4-20 mA i napięcia (0-0.5V stan niski, 2.7-5V stan wysoki), urządzenia A911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Chroma 63802 lub </w:t>
      </w:r>
      <w:r w:rsidR="008D180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i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</w:t>
      </w:r>
    </w:p>
    <w:p w14:paraId="77E5AF84" w14:textId="32BB5C32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 15: Komputer z zainstalowanym brokerem MQTT, router sieciowy.</w:t>
      </w:r>
    </w:p>
    <w:p w14:paraId="10F0100F" w14:textId="69AEB10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16: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Urządzenie Centralne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precyzyjny, Chroma 63802 lub inne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1638FCF" w14:textId="2DBF950D" w:rsidR="00F71F84" w:rsidRPr="00374B0A" w:rsidRDefault="7F09F111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Test 17: Fluke 437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 analizator jakości zasilania i energii, Chroma 63802 lub inne, programowalne obciążenie AC, Tektronik MDO34 z dodatkowymi sondami prądowymi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oscyloskop,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51FB91DB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s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ymulator fotowoltaiczny.</w:t>
      </w:r>
    </w:p>
    <w:p w14:paraId="62F85C0D" w14:textId="2094BAA5" w:rsidR="003452AA" w:rsidRPr="00374B0A" w:rsidRDefault="003452AA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18: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Bateria Systemowa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multimetr precyzyjny, Chroma 63802 lub inne, programowalne obciążenie AC.</w:t>
      </w:r>
    </w:p>
    <w:p w14:paraId="3F8A5858" w14:textId="2B6CDD65" w:rsidR="003452AA" w:rsidRPr="00374B0A" w:rsidDel="00D84931" w:rsidRDefault="00B46CED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del w:id="73" w:author="Autor"/>
          <w:rFonts w:eastAsiaTheme="minorEastAsia" w:cstheme="minorHAnsi"/>
          <w:color w:val="000000" w:themeColor="text1"/>
          <w:sz w:val="22"/>
          <w:szCs w:val="22"/>
          <w:lang w:val="pl"/>
        </w:rPr>
      </w:pPr>
      <w:del w:id="74" w:author="Autor">
        <w:r w:rsidRPr="00374B0A" w:rsidDel="00D84931">
          <w:rPr>
            <w:rFonts w:eastAsiaTheme="minorEastAsia" w:cstheme="minorHAnsi"/>
            <w:color w:val="000000" w:themeColor="text1"/>
            <w:sz w:val="22"/>
            <w:szCs w:val="22"/>
            <w:lang w:val="pl"/>
          </w:rPr>
          <w:delText>Aparatura z</w:delText>
        </w:r>
        <w:r w:rsidR="00F25B29" w:rsidRPr="00374B0A" w:rsidDel="00D84931">
          <w:rPr>
            <w:rFonts w:eastAsiaTheme="minorEastAsia" w:cstheme="minorHAnsi"/>
            <w:color w:val="000000" w:themeColor="text1"/>
            <w:sz w:val="22"/>
            <w:szCs w:val="22"/>
            <w:lang w:val="pl"/>
          </w:rPr>
          <w:delText>godn</w:delText>
        </w:r>
        <w:r w:rsidRPr="00374B0A" w:rsidDel="00D84931">
          <w:rPr>
            <w:rFonts w:eastAsiaTheme="minorEastAsia" w:cstheme="minorHAnsi"/>
            <w:color w:val="000000" w:themeColor="text1"/>
            <w:sz w:val="22"/>
            <w:szCs w:val="22"/>
            <w:lang w:val="pl"/>
          </w:rPr>
          <w:delText>a</w:delText>
        </w:r>
        <w:r w:rsidR="00F25B29" w:rsidRPr="00374B0A" w:rsidDel="00D84931">
          <w:rPr>
            <w:rFonts w:eastAsiaTheme="minorEastAsia" w:cstheme="minorHAnsi"/>
            <w:color w:val="000000" w:themeColor="text1"/>
            <w:sz w:val="22"/>
            <w:szCs w:val="22"/>
            <w:lang w:val="pl"/>
          </w:rPr>
          <w:delText xml:space="preserve"> z </w:delText>
        </w:r>
        <w:r w:rsidR="00F25B29" w:rsidRPr="00374B0A" w:rsidDel="00D84931">
          <w:rPr>
            <w:rStyle w:val="normaltextrun"/>
            <w:rFonts w:cstheme="minorHAnsi"/>
            <w:color w:val="000000"/>
            <w:sz w:val="22"/>
            <w:szCs w:val="20"/>
            <w:bdr w:val="none" w:sz="0" w:space="0" w:color="auto" w:frame="1"/>
          </w:rPr>
          <w:delText>PN-EN 60529:2003</w:delText>
        </w:r>
        <w:r w:rsidR="008C4E1A" w:rsidRPr="00374B0A" w:rsidDel="00D84931">
          <w:rPr>
            <w:rStyle w:val="normaltextrun"/>
            <w:rFonts w:cstheme="minorHAnsi"/>
            <w:color w:val="000000"/>
            <w:sz w:val="22"/>
            <w:szCs w:val="20"/>
            <w:bdr w:val="none" w:sz="0" w:space="0" w:color="auto" w:frame="1"/>
          </w:rPr>
          <w:delText xml:space="preserve"> lub normą równoważną</w:delText>
        </w:r>
        <w:r w:rsidR="00F25B29" w:rsidRPr="00374B0A" w:rsidDel="00D84931">
          <w:rPr>
            <w:rStyle w:val="normaltextrun"/>
            <w:rFonts w:cstheme="minorHAnsi"/>
            <w:color w:val="000000"/>
            <w:sz w:val="22"/>
            <w:szCs w:val="20"/>
            <w:bdr w:val="none" w:sz="0" w:space="0" w:color="auto" w:frame="1"/>
          </w:rPr>
          <w:delText>.</w:delText>
        </w:r>
      </w:del>
    </w:p>
    <w:p w14:paraId="426D5D7D" w14:textId="0DA45C18" w:rsidR="00505696" w:rsidRPr="00374B0A" w:rsidRDefault="1A15AD34" w:rsidP="00DF59BD">
      <w:pPr>
        <w:spacing w:after="0"/>
        <w:jc w:val="both"/>
        <w:textAlignment w:val="baseline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Zamawiający zastrzega sobie prawo do zastosowania</w:t>
      </w:r>
      <w:r w:rsidR="007B4798" w:rsidRPr="00374B0A">
        <w:rPr>
          <w:rFonts w:eastAsia="Calibri" w:cstheme="minorHAnsi"/>
          <w:color w:val="000000" w:themeColor="text1"/>
        </w:rPr>
        <w:t xml:space="preserve"> podczas badań i pomiarów parametrów w trakcie Testów Prototypu Systemu</w:t>
      </w:r>
      <w:r w:rsidRPr="00374B0A">
        <w:rPr>
          <w:rFonts w:eastAsia="Calibri" w:cstheme="minorHAnsi"/>
          <w:color w:val="000000" w:themeColor="text1"/>
        </w:rPr>
        <w:t xml:space="preserve"> innych</w:t>
      </w:r>
      <w:r w:rsidR="007B479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równorzędnych urządzeń pomiarowych</w:t>
      </w:r>
      <w:r w:rsidR="00445B40" w:rsidRPr="00374B0A">
        <w:rPr>
          <w:rFonts w:eastAsia="Calibri" w:cstheme="minorHAnsi"/>
          <w:color w:val="000000" w:themeColor="text1"/>
        </w:rPr>
        <w:t xml:space="preserve"> do wskazanych w punktach 1-1</w:t>
      </w:r>
      <w:ins w:id="75" w:author="Autor">
        <w:r w:rsidR="00D84931">
          <w:rPr>
            <w:rFonts w:eastAsia="Calibri" w:cstheme="minorHAnsi"/>
            <w:color w:val="000000" w:themeColor="text1"/>
          </w:rPr>
          <w:t>8</w:t>
        </w:r>
      </w:ins>
      <w:del w:id="76" w:author="Autor">
        <w:r w:rsidR="003452AA" w:rsidRPr="00374B0A" w:rsidDel="00D84931">
          <w:rPr>
            <w:rFonts w:eastAsia="Calibri" w:cstheme="minorHAnsi"/>
            <w:color w:val="000000" w:themeColor="text1"/>
          </w:rPr>
          <w:delText>9</w:delText>
        </w:r>
      </w:del>
      <w:r w:rsidR="007B4798" w:rsidRPr="00374B0A">
        <w:rPr>
          <w:rFonts w:eastAsia="Calibri" w:cstheme="minorHAnsi"/>
          <w:color w:val="000000" w:themeColor="text1"/>
        </w:rPr>
        <w:t xml:space="preserve"> powyżej. </w:t>
      </w:r>
    </w:p>
    <w:p w14:paraId="62FF99BB" w14:textId="1548AFBD" w:rsidR="00E95B97" w:rsidRPr="00374B0A" w:rsidRDefault="00E95B97" w:rsidP="00DF59BD">
      <w:pPr>
        <w:pStyle w:val="Nagwek3"/>
      </w:pPr>
      <w:r w:rsidRPr="00374B0A">
        <w:t>Aktualizacja Wniosku</w:t>
      </w:r>
    </w:p>
    <w:p w14:paraId="02B97E11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Wykonawca w ramach Wyników Prac</w:t>
      </w:r>
      <w:r w:rsidR="00F56975" w:rsidRPr="00374B0A">
        <w:rPr>
          <w:rFonts w:cstheme="minorHAnsi"/>
        </w:rPr>
        <w:t xml:space="preserve"> B+R</w:t>
      </w:r>
      <w:r w:rsidRPr="00374B0A">
        <w:rPr>
          <w:rFonts w:cstheme="minorHAnsi"/>
        </w:rPr>
        <w:t xml:space="preserve"> Etapu I składa Zamawiającemu Zaktualizowany Wniosek,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4C7CB4C7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Wymagań Konkursowych</w:t>
      </w:r>
      <w:r w:rsidR="00A579EC" w:rsidRPr="00374B0A">
        <w:rPr>
          <w:rFonts w:cstheme="minorHAnsi"/>
        </w:rPr>
        <w:t xml:space="preserve"> ( w tym przypadku 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3E53C118" w14:textId="45A53293" w:rsidR="175989C8" w:rsidRPr="00374B0A" w:rsidRDefault="175989C8" w:rsidP="00DF59BD">
      <w:pPr>
        <w:pStyle w:val="Nagwek3"/>
      </w:pPr>
      <w:r w:rsidRPr="00374B0A">
        <w:t>Przeliczenie wartości Wymagań Konkursowych zadeklarowanych w Zaktualizowanym Wniosku</w:t>
      </w:r>
    </w:p>
    <w:p w14:paraId="3EE93BC6" w14:textId="45A53293" w:rsidR="175989C8" w:rsidRPr="00374B0A" w:rsidRDefault="175989C8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lastRenderedPageBreak/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</w:t>
      </w:r>
      <w:r w:rsidR="68AE0003" w:rsidRPr="00374B0A">
        <w:rPr>
          <w:rFonts w:cstheme="minorHAnsi"/>
        </w:rPr>
        <w:t>ch na te uzyskane w ramach Testów Prototypów Systemu i to one będą wówczas brane pod uwagę podczas Selekcji Wykonawców do Etapu II zgodnie z Załącznikiem nr 5.</w:t>
      </w:r>
    </w:p>
    <w:p w14:paraId="21D71B43" w14:textId="28C2E8AA" w:rsidR="00E95B97" w:rsidRPr="00374B0A" w:rsidRDefault="00E95B97" w:rsidP="00DF59BD">
      <w:pPr>
        <w:pStyle w:val="Nagwek3"/>
      </w:pPr>
      <w:r w:rsidRPr="00374B0A">
        <w:t>Ocena Wyników Prac</w:t>
      </w:r>
      <w:r w:rsidR="000A4003" w:rsidRPr="00374B0A">
        <w:t xml:space="preserve"> B+R</w:t>
      </w:r>
      <w:r w:rsidRPr="00374B0A">
        <w:t xml:space="preserve"> Etapu I i Selekcja Wykonawcy do Etapu II</w:t>
      </w:r>
    </w:p>
    <w:p w14:paraId="0A26CE52" w14:textId="31723D2C" w:rsidR="00E95B97" w:rsidRPr="00374B0A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I, Zamawiający zweryfikuje:</w:t>
      </w:r>
    </w:p>
    <w:p w14:paraId="0DC5DF1B" w14:textId="79F474AA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5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7B0CD4F0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Obligatoryjnych:</w:t>
      </w:r>
    </w:p>
    <w:p w14:paraId="3651FBFD" w14:textId="1C03D6B8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.24,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.26-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.27,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.29-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.31 – na podstawie Zaktualizowanego Wniosku,</w:t>
      </w:r>
    </w:p>
    <w:p w14:paraId="023CFC0B" w14:textId="59DA0D86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nr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.4-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.23,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.25</w:t>
      </w:r>
      <w:r w:rsidR="00B10C0A"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.28 </w:t>
      </w:r>
      <w:r w:rsidR="004C638D" w:rsidRPr="00374B0A">
        <w:rPr>
          <w:rFonts w:eastAsia="Calibri" w:cstheme="minorHAnsi"/>
          <w:color w:val="000000" w:themeColor="text1"/>
          <w:sz w:val="22"/>
          <w:szCs w:val="22"/>
        </w:rPr>
        <w:t xml:space="preserve">i 6.32-6.33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– na podstawie Testów Prototypu Systemu,</w:t>
      </w:r>
    </w:p>
    <w:p w14:paraId="789DF162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Konkursowych:</w:t>
      </w:r>
    </w:p>
    <w:p w14:paraId="5E423011" w14:textId="778517A5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.3 na podstawie Testów Prototypu Systemu,</w:t>
      </w:r>
    </w:p>
    <w:p w14:paraId="2C3AE97F" w14:textId="45A53293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.4-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.8 na podstawie Zaktualizowanego Wniosku,  </w:t>
      </w:r>
    </w:p>
    <w:p w14:paraId="46563FC6" w14:textId="3B4610D3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Jakościowych 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.6 na podstawie Zaktualizowanego Wniosku.</w:t>
      </w:r>
    </w:p>
    <w:p w14:paraId="5AABF312" w14:textId="4C771932" w:rsidR="00E95B97" w:rsidRPr="00DF59BD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wyniku Selekcji Wykonawców do Etapu II, Zamawiający wybierze Wykonawcę, który zostanie dopuszczony do realizacji Etapu II i dalszych prac badawczo-rozwojowych nad S</w:t>
      </w:r>
      <w:r w:rsidR="00DF59BD">
        <w:rPr>
          <w:rFonts w:eastAsia="Calibri" w:cstheme="minorHAnsi"/>
          <w:lang w:eastAsia="pl-PL" w:bidi="fa-IR"/>
        </w:rPr>
        <w:t xml:space="preserve">ystemem Magazynowania Energii. </w:t>
      </w:r>
    </w:p>
    <w:p w14:paraId="1ABB64DB" w14:textId="662053B0" w:rsidR="00505696" w:rsidRPr="00374B0A" w:rsidRDefault="00505696" w:rsidP="00DF59BD">
      <w:pPr>
        <w:pStyle w:val="Nagwek1"/>
      </w:pPr>
      <w:r w:rsidRPr="00374B0A">
        <w:t xml:space="preserve">Etap II </w:t>
      </w:r>
      <w:r w:rsidR="00791790" w:rsidRPr="00374B0A">
        <w:t xml:space="preserve">dla </w:t>
      </w:r>
      <w:r w:rsidR="00E50887" w:rsidRPr="00374B0A">
        <w:t>S</w:t>
      </w:r>
      <w:r w:rsidRPr="00374B0A">
        <w:t>trumienia „System”</w:t>
      </w:r>
    </w:p>
    <w:p w14:paraId="2DAFC6ED" w14:textId="77777777" w:rsidR="00505696" w:rsidRPr="00374B0A" w:rsidRDefault="00505696" w:rsidP="00DF59BD">
      <w:pPr>
        <w:pStyle w:val="Nagwek2"/>
      </w:pPr>
      <w:r w:rsidRPr="00374B0A">
        <w:t>Informacje wstępne</w:t>
      </w:r>
    </w:p>
    <w:p w14:paraId="354B6164" w14:textId="1CF3D718" w:rsidR="00505696" w:rsidRPr="00374B0A" w:rsidRDefault="00505696" w:rsidP="00DF59BD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791790" w:rsidRPr="00374B0A">
        <w:rPr>
          <w:rFonts w:eastAsia="Calibri" w:cstheme="minorHAnsi"/>
          <w:color w:val="000000" w:themeColor="text1"/>
        </w:rPr>
        <w:t>Magazynowania Energii Elektrycznej</w:t>
      </w:r>
      <w:r w:rsidRPr="00374B0A">
        <w:rPr>
          <w:rFonts w:eastAsia="Calibri" w:cstheme="minorHAnsi"/>
          <w:color w:val="000000" w:themeColor="text1"/>
        </w:rPr>
        <w:t>, zgodnie ze złożon</w:t>
      </w:r>
      <w:r w:rsidR="00791790" w:rsidRPr="00374B0A">
        <w:rPr>
          <w:rFonts w:eastAsia="Calibri" w:cstheme="minorHAnsi"/>
          <w:color w:val="000000" w:themeColor="text1"/>
        </w:rPr>
        <w:t>ą w ramach Wyniku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="00791790" w:rsidRPr="00374B0A">
        <w:rPr>
          <w:rFonts w:eastAsia="Calibri" w:cstheme="minorHAnsi"/>
          <w:color w:val="000000" w:themeColor="text1"/>
        </w:rPr>
        <w:t xml:space="preserve"> Etapu I Z</w:t>
      </w:r>
      <w:r w:rsidRPr="00374B0A">
        <w:rPr>
          <w:rFonts w:eastAsia="Calibri" w:cstheme="minorHAnsi"/>
          <w:color w:val="000000" w:themeColor="text1"/>
        </w:rPr>
        <w:t>aktual</w:t>
      </w:r>
      <w:r w:rsidR="00CD7CDE" w:rsidRPr="00374B0A">
        <w:rPr>
          <w:rFonts w:eastAsia="Calibri" w:cstheme="minorHAnsi"/>
          <w:color w:val="000000" w:themeColor="text1"/>
        </w:rPr>
        <w:t>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</w:t>
      </w:r>
      <w:r w:rsidR="00791790" w:rsidRPr="00374B0A">
        <w:rPr>
          <w:rFonts w:eastAsia="Calibri" w:cstheme="minorHAnsi"/>
          <w:color w:val="000000" w:themeColor="text1"/>
        </w:rPr>
        <w:t>H</w:t>
      </w:r>
      <w:r w:rsidRPr="00374B0A">
        <w:rPr>
          <w:rFonts w:eastAsia="Calibri" w:cstheme="minorHAnsi"/>
          <w:color w:val="000000" w:themeColor="text1"/>
        </w:rPr>
        <w:t xml:space="preserve">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</w:t>
      </w:r>
      <w:r w:rsidR="2EB8CAD3" w:rsidRPr="00374B0A">
        <w:rPr>
          <w:rFonts w:eastAsia="Calibri" w:cstheme="minorHAnsi"/>
          <w:color w:val="000000" w:themeColor="text1"/>
        </w:rPr>
        <w:t>je</w:t>
      </w:r>
      <w:r w:rsidRPr="00374B0A">
        <w:rPr>
          <w:rFonts w:eastAsia="Calibri" w:cstheme="minorHAnsi"/>
          <w:color w:val="000000" w:themeColor="text1"/>
        </w:rPr>
        <w:t xml:space="preserve"> i </w:t>
      </w:r>
      <w:r w:rsidR="004D72AB" w:rsidRPr="00374B0A">
        <w:rPr>
          <w:rFonts w:eastAsia="Calibri" w:cstheme="minorHAnsi"/>
          <w:color w:val="000000" w:themeColor="text1"/>
        </w:rPr>
        <w:t>wykona</w:t>
      </w:r>
      <w:r w:rsidRPr="00374B0A">
        <w:rPr>
          <w:rFonts w:eastAsia="Calibri" w:cstheme="minorHAnsi"/>
          <w:color w:val="000000" w:themeColor="text1"/>
        </w:rPr>
        <w:t xml:space="preserve"> Demonstrator </w:t>
      </w:r>
      <w:r w:rsidR="00791790" w:rsidRPr="00374B0A">
        <w:rPr>
          <w:rFonts w:eastAsia="Calibri" w:cstheme="minorHAnsi"/>
          <w:color w:val="000000" w:themeColor="text1"/>
        </w:rPr>
        <w:t>Systemu Magazynu Energii, który następnie poddawany jest Testom Demonstratora Systemu Magazynu Energii</w:t>
      </w:r>
      <w:r w:rsidR="19D005F0" w:rsidRPr="00374B0A">
        <w:rPr>
          <w:rFonts w:eastAsia="Calibri" w:cstheme="minorHAnsi"/>
          <w:color w:val="000000" w:themeColor="text1"/>
        </w:rPr>
        <w:t>.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91790" w:rsidRPr="00374B0A">
        <w:rPr>
          <w:rFonts w:eastAsia="Calibri" w:cstheme="minorHAnsi"/>
          <w:color w:val="000000" w:themeColor="text1"/>
        </w:rPr>
        <w:t xml:space="preserve">Testy Demonstratora Systemu Magazynu Energii prowadzone będą przez Zamawiającego lub wybrany przez Zamawiającego podmiot zewnętrzny.  </w:t>
      </w:r>
    </w:p>
    <w:p w14:paraId="27E401C9" w14:textId="77777777" w:rsidR="00505696" w:rsidRPr="00374B0A" w:rsidRDefault="00505696" w:rsidP="00DF59BD">
      <w:pPr>
        <w:pStyle w:val="Nagwek2"/>
      </w:pPr>
      <w:r w:rsidRPr="00374B0A">
        <w:t>Zakres prac w Etapie II</w:t>
      </w:r>
    </w:p>
    <w:p w14:paraId="2FF469EA" w14:textId="60498CA0" w:rsidR="005F22C8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5721CC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5721CC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 xml:space="preserve">w celu opracowania Technologii </w:t>
      </w:r>
      <w:r w:rsidR="005721CC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nergii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lektrycznej, w tym prowadzi prace w celu przeniesienia Technologii ze skali prototypowej do demonstracyjnej</w:t>
      </w:r>
      <w:r w:rsidR="005721CC" w:rsidRPr="00374B0A">
        <w:rPr>
          <w:rFonts w:eastAsia="Calibri" w:cstheme="minorHAnsi"/>
          <w:color w:val="000000" w:themeColor="text1"/>
        </w:rPr>
        <w:t xml:space="preserve">, to znaczy takiej, w której System Magazynowania Energii </w:t>
      </w:r>
      <w:r w:rsidR="00BE2EF0" w:rsidRPr="00374B0A">
        <w:rPr>
          <w:rFonts w:eastAsia="Calibri" w:cstheme="minorHAnsi"/>
          <w:color w:val="000000" w:themeColor="text1"/>
        </w:rPr>
        <w:t>m</w:t>
      </w:r>
      <w:r w:rsidR="004D72AB" w:rsidRPr="00374B0A">
        <w:rPr>
          <w:rFonts w:eastAsia="Calibri" w:cstheme="minorHAnsi"/>
          <w:color w:val="000000" w:themeColor="text1"/>
        </w:rPr>
        <w:t>oże działać stabilnie</w:t>
      </w:r>
      <w:r w:rsidR="002A38C2" w:rsidRPr="00374B0A">
        <w:rPr>
          <w:rFonts w:eastAsia="Calibri" w:cstheme="minorHAnsi"/>
          <w:color w:val="000000" w:themeColor="text1"/>
        </w:rPr>
        <w:t xml:space="preserve"> i</w:t>
      </w:r>
      <w:r w:rsidR="005F22C8" w:rsidRPr="00374B0A">
        <w:rPr>
          <w:rFonts w:eastAsia="Calibri" w:cstheme="minorHAnsi"/>
          <w:color w:val="000000" w:themeColor="text1"/>
        </w:rPr>
        <w:t xml:space="preserve">  </w:t>
      </w:r>
      <w:r w:rsidR="004D72AB" w:rsidRPr="00374B0A">
        <w:rPr>
          <w:rFonts w:eastAsia="Calibri" w:cstheme="minorHAnsi"/>
          <w:color w:val="000000" w:themeColor="text1"/>
        </w:rPr>
        <w:t>bezpiecznie</w:t>
      </w:r>
      <w:r w:rsidR="002A38C2" w:rsidRPr="00374B0A">
        <w:rPr>
          <w:rFonts w:eastAsia="Calibri" w:cstheme="minorHAnsi"/>
          <w:color w:val="000000" w:themeColor="text1"/>
        </w:rPr>
        <w:t xml:space="preserve">. </w:t>
      </w:r>
      <w:del w:id="77" w:author="Autor">
        <w:r w:rsidR="002A38C2" w:rsidRPr="00374B0A" w:rsidDel="00D84931">
          <w:rPr>
            <w:rFonts w:eastAsia="Calibri" w:cstheme="minorHAnsi"/>
            <w:color w:val="000000" w:themeColor="text1"/>
          </w:rPr>
          <w:delText xml:space="preserve">II. </w:delText>
        </w:r>
      </w:del>
    </w:p>
    <w:p w14:paraId="3E536201" w14:textId="6537FD11" w:rsidR="00505696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w ramach realizacji Etapu II dokonuje również uruchomienia </w:t>
      </w:r>
      <w:r w:rsidR="004D72AB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Energii.</w:t>
      </w:r>
    </w:p>
    <w:p w14:paraId="0369CD60" w14:textId="68D557AD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="00412C32" w:rsidRPr="00374B0A">
        <w:rPr>
          <w:rFonts w:eastAsia="Calibri" w:cstheme="minorHAnsi"/>
          <w:color w:val="000000" w:themeColor="text1"/>
        </w:rPr>
        <w:t>prowadzi prace</w:t>
      </w:r>
      <w:r w:rsidRPr="00374B0A">
        <w:rPr>
          <w:rFonts w:eastAsia="Calibri" w:cstheme="minorHAnsi"/>
          <w:color w:val="000000" w:themeColor="text1"/>
        </w:rPr>
        <w:t xml:space="preserve"> w Etapie II </w:t>
      </w:r>
      <w:r w:rsidR="00412C32" w:rsidRPr="00374B0A">
        <w:rPr>
          <w:rFonts w:eastAsia="Calibri" w:cstheme="minorHAnsi"/>
          <w:color w:val="000000" w:themeColor="text1"/>
        </w:rPr>
        <w:t>na podstawie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412C32" w:rsidRPr="00374B0A">
        <w:rPr>
          <w:rFonts w:eastAsia="Calibri" w:cstheme="minorHAnsi"/>
          <w:color w:val="000000" w:themeColor="text1"/>
        </w:rPr>
        <w:t xml:space="preserve">Harmonogramu </w:t>
      </w:r>
      <w:r w:rsidRPr="00374B0A">
        <w:rPr>
          <w:rFonts w:eastAsia="Calibri" w:cstheme="minorHAnsi"/>
          <w:color w:val="000000" w:themeColor="text1"/>
        </w:rPr>
        <w:t>Prac Etapu II przedstawionym Zamawiającemu w ramach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I.</w:t>
      </w:r>
    </w:p>
    <w:p w14:paraId="5761646D" w14:textId="4DD38F17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prowadzi prace badawczo-rozwojowe w dowolnym przez siebie wybranym miejscu w Polsce, przy czym</w:t>
      </w:r>
      <w:r w:rsidR="00E62716" w:rsidRPr="00374B0A">
        <w:rPr>
          <w:rFonts w:eastAsia="Calibri" w:cstheme="minorHAnsi"/>
          <w:color w:val="000000" w:themeColor="text1"/>
        </w:rPr>
        <w:t xml:space="preserve">, po przeprowadzonych Testach Demonstratora Systemu i odbiorze </w:t>
      </w:r>
      <w:r w:rsidRPr="00374B0A">
        <w:rPr>
          <w:rFonts w:eastAsia="Calibri" w:cstheme="minorHAnsi"/>
          <w:color w:val="000000" w:themeColor="text1"/>
        </w:rPr>
        <w:t xml:space="preserve">zobowiązany jest do </w:t>
      </w:r>
      <w:r w:rsidR="00E62716" w:rsidRPr="00374B0A">
        <w:rPr>
          <w:rFonts w:eastAsia="Calibri" w:cstheme="minorHAnsi"/>
          <w:color w:val="000000" w:themeColor="text1"/>
        </w:rPr>
        <w:t>instalacji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 w</w:t>
      </w:r>
      <w:r w:rsidR="005F22C8" w:rsidRPr="00374B0A">
        <w:rPr>
          <w:rFonts w:eastAsia="Calibri" w:cstheme="minorHAnsi"/>
          <w:color w:val="000000" w:themeColor="text1"/>
        </w:rPr>
        <w:t xml:space="preserve"> jednej z trzech</w:t>
      </w:r>
      <w:r w:rsidRPr="00374B0A">
        <w:rPr>
          <w:rFonts w:eastAsia="Calibri" w:cstheme="minorHAnsi"/>
          <w:color w:val="000000" w:themeColor="text1"/>
        </w:rPr>
        <w:t> lokalizacji</w:t>
      </w:r>
      <w:r w:rsidR="005F22C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5F22C8" w:rsidRPr="00374B0A">
        <w:rPr>
          <w:rFonts w:eastAsia="Calibri" w:cstheme="minorHAnsi"/>
          <w:color w:val="000000" w:themeColor="text1"/>
        </w:rPr>
        <w:t>ej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lastRenderedPageBreak/>
        <w:t xml:space="preserve">przez Zamawiającego, odpowiedniej do tego celu, ze względu na bezpieczeństwo jego użytkowania i prawidłową pracę. </w:t>
      </w:r>
      <w:r w:rsidR="005F22C8" w:rsidRPr="00374B0A">
        <w:rPr>
          <w:rFonts w:eastAsia="Calibri" w:cstheme="minorHAnsi"/>
          <w:color w:val="000000" w:themeColor="text1"/>
        </w:rPr>
        <w:t>Zamawiający</w:t>
      </w:r>
      <w:r w:rsidR="00130BA8" w:rsidRPr="00374B0A">
        <w:rPr>
          <w:rFonts w:eastAsia="Calibri" w:cstheme="minorHAnsi"/>
          <w:color w:val="000000" w:themeColor="text1"/>
        </w:rPr>
        <w:t xml:space="preserve">, na zasadach i w terminie opisanym w </w:t>
      </w:r>
      <w:r w:rsidR="00D95F91" w:rsidRPr="00374B0A">
        <w:rPr>
          <w:rFonts w:eastAsia="Calibri" w:cstheme="minorHAnsi"/>
          <w:color w:val="000000" w:themeColor="text1"/>
        </w:rPr>
        <w:t>Umowie</w:t>
      </w:r>
      <w:r w:rsidR="00130BA8" w:rsidRPr="00374B0A">
        <w:rPr>
          <w:rFonts w:eastAsia="Calibri" w:cstheme="minorHAnsi"/>
          <w:color w:val="000000" w:themeColor="text1"/>
        </w:rPr>
        <w:t>,</w:t>
      </w:r>
      <w:r w:rsidR="005F22C8" w:rsidRPr="00374B0A">
        <w:rPr>
          <w:rFonts w:eastAsia="Calibri" w:cstheme="minorHAnsi"/>
          <w:color w:val="000000" w:themeColor="text1"/>
        </w:rPr>
        <w:t xml:space="preserve"> wskaże Wykonawcy </w:t>
      </w:r>
      <w:r w:rsidR="000B189A" w:rsidRPr="00374B0A">
        <w:rPr>
          <w:rFonts w:eastAsia="Calibri" w:cstheme="minorHAnsi"/>
          <w:color w:val="000000" w:themeColor="text1"/>
        </w:rPr>
        <w:t xml:space="preserve">sekwencyjnie maksymalnie trzy </w:t>
      </w:r>
      <w:r w:rsidR="005F22C8" w:rsidRPr="00374B0A">
        <w:rPr>
          <w:rFonts w:eastAsia="Calibri" w:cstheme="minorHAnsi"/>
          <w:color w:val="000000" w:themeColor="text1"/>
        </w:rPr>
        <w:t>lokalizacje</w:t>
      </w:r>
      <w:r w:rsidR="00130BA8" w:rsidRPr="00374B0A">
        <w:rPr>
          <w:rFonts w:eastAsia="Calibri" w:cstheme="minorHAnsi"/>
          <w:color w:val="000000" w:themeColor="text1"/>
        </w:rPr>
        <w:t xml:space="preserve">, </w:t>
      </w:r>
      <w:r w:rsidR="005F22C8" w:rsidRPr="00374B0A">
        <w:rPr>
          <w:rFonts w:eastAsia="Calibri" w:cstheme="minorHAnsi"/>
          <w:color w:val="000000" w:themeColor="text1"/>
        </w:rPr>
        <w:t>gdzie możliwe będzie zainstalowanie Demonstratora Systemu wraz z instalacją fotowoltaiczną</w:t>
      </w:r>
      <w:r w:rsidR="00130BA8" w:rsidRPr="00374B0A">
        <w:rPr>
          <w:rFonts w:eastAsia="Calibri" w:cstheme="minorHAnsi"/>
          <w:color w:val="000000" w:themeColor="text1"/>
        </w:rPr>
        <w:t>, a do których Wykonawca będzie mógł zgłosić ewentualne uwagi, przy czym ostateczna decyzja odnośnie wyboru lokalizacji będzie należała do Zamawiającego.</w:t>
      </w:r>
    </w:p>
    <w:p w14:paraId="0D690F6A" w14:textId="40739E61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 </w:t>
      </w:r>
    </w:p>
    <w:p w14:paraId="2E8FB85F" w14:textId="3DFD9090" w:rsidR="00BE6106" w:rsidRPr="00374B0A" w:rsidRDefault="00BE610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Umowie. Jeśli Wykonawca dokona ww. deklaracji, wówczas jest zobligowany do opracowania ww. Demonstratora, prócz Demonstratora Systemu wymaganego Załącznikiem nr 1 do Regulaminu.</w:t>
      </w:r>
    </w:p>
    <w:p w14:paraId="5925FACF" w14:textId="7E1AB6D6" w:rsidR="00505696" w:rsidRPr="00374B0A" w:rsidRDefault="00505696" w:rsidP="00DF59BD">
      <w:pPr>
        <w:pStyle w:val="Nagwek2"/>
      </w:pPr>
      <w:r w:rsidRPr="00374B0A">
        <w:t>Wyniki Prac</w:t>
      </w:r>
      <w:r w:rsidR="00150193" w:rsidRPr="00374B0A">
        <w:t xml:space="preserve"> B+R</w:t>
      </w:r>
      <w:r w:rsidRPr="00374B0A">
        <w:t xml:space="preserve"> Etapu II</w:t>
      </w:r>
    </w:p>
    <w:p w14:paraId="0BD1DA6E" w14:textId="1D15E740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ramach Etapu II, Wykonawca opracowuje obligatoryjne Wyniki Prac</w:t>
      </w:r>
      <w:r w:rsidR="00150193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II, które przedstawia Zamawiającemu do oceny </w:t>
      </w:r>
      <w:r w:rsidR="00BE2EF0" w:rsidRPr="00374B0A">
        <w:rPr>
          <w:rFonts w:eastAsia="Calibri" w:cstheme="minorHAnsi"/>
          <w:lang w:eastAsia="pl-PL" w:bidi="fa-IR"/>
        </w:rPr>
        <w:t xml:space="preserve">w terminie wskazanym w Tabeli 6. </w:t>
      </w:r>
      <w:r w:rsidRPr="00374B0A">
        <w:rPr>
          <w:rFonts w:eastAsia="Calibri" w:cstheme="minorHAnsi"/>
          <w:lang w:eastAsia="pl-PL" w:bidi="fa-IR"/>
        </w:rPr>
        <w:t xml:space="preserve">Listę Wyników Prac </w:t>
      </w:r>
      <w:r w:rsidR="0015019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 przedstawiono w Tabeli </w:t>
      </w:r>
      <w:r w:rsidR="292B72EE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 poniżej. </w:t>
      </w:r>
    </w:p>
    <w:p w14:paraId="0CB55873" w14:textId="2D52ED88" w:rsidR="00505696" w:rsidRPr="00374B0A" w:rsidRDefault="003E24EE" w:rsidP="004344B5">
      <w:pPr>
        <w:pStyle w:val="Nagwek4"/>
      </w:pPr>
      <w:r w:rsidRPr="00374B0A">
        <w:t>Tabela 6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00505696" w:rsidRPr="00374B0A" w14:paraId="0F060CEC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40EE6E1" w14:textId="77777777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6ABC1AEE" w14:textId="37E0D831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D620A75" w14:textId="0737827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537F6DB" w14:textId="132556F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505696" w:rsidRPr="00374B0A" w14:paraId="697004C3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62A79A5" w14:textId="5389570E" w:rsidR="00505696" w:rsidRPr="00374B0A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  <w:r w:rsidR="00505696" w:rsidRPr="00374B0A">
              <w:rPr>
                <w:rFonts w:asciiTheme="minorHAnsi" w:eastAsia="Calibri" w:hAnsiTheme="minorHAnsi" w:cstheme="minorHAnsi"/>
                <w:color w:val="000000" w:themeColor="text1"/>
              </w:rPr>
              <w:t>.1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ACD2" w14:textId="50110699" w:rsidR="00505696" w:rsidRPr="00374B0A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BE2EF0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Energii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5B8A" w14:textId="5AF20C4F" w:rsidR="00BE2EF0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4D72AB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spełniający Wymagania Obligatoryjne zgodnie z Załącznikiem nr 1 do Regulaminu, zainstalowany w lokalizacji wskazanej przez Zamawiającego.</w:t>
            </w:r>
          </w:p>
          <w:p w14:paraId="12D134FF" w14:textId="1E8B1705" w:rsidR="00BE2EF0" w:rsidRPr="00374B0A" w:rsidRDefault="00BE2EF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FC5DFD0" w14:textId="087179D8" w:rsidR="00505696" w:rsidRPr="00374B0A" w:rsidRDefault="00B73D71" w:rsidP="008A1E6E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Uwaga! 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>Jeśli Wykonawca zadeklarował w terminie określonym w Umowie opracowanie Demonstratora Systemu Magazynowania Energii z wykorzystaniem Demonstratora Baterii ze Strumienia „Ba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>teria” oraz spełniającego Wymagania Obligatoryjne zgodnie z Załącznikiem nr 1 do Regulaminu,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wówczas jest zobowiązany do jego opracowania i przedstawienia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Zamawiającemu jako Wyniku Prac B+R Etapu II, (czyli Wykonawca ostatecznie przedstawia dwa Demonstratory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F85F" w14:textId="7C28CFE7" w:rsidR="00505696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6449CE" w:rsidRPr="00374B0A" w14:paraId="4DD77E9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371380E6" w14:textId="6DD3778B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0E1B" w14:textId="0390F99B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Demonstratora Systemu Magazynowania Energii</w:t>
            </w:r>
          </w:p>
          <w:p w14:paraId="368A109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FECF" w14:textId="18C7D0E0" w:rsidR="006449CE" w:rsidRPr="00374B0A" w:rsidRDefault="237098A1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Demonstratora Systemu Magazynowania Energii zawierająca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7F1ED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6CBB28DB" w14:textId="64BB893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Systemu Magazynowania Energii,</w:t>
            </w:r>
          </w:p>
          <w:p w14:paraId="631B5BB5" w14:textId="26E0F2C9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opis procesu wytwarzania Demonstratora Systemu Magazynowania Energii,</w:t>
            </w:r>
          </w:p>
          <w:p w14:paraId="2B9A1C3A" w14:textId="66B4A86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Systemu Magazynowania Energii w formacie DXF,</w:t>
            </w:r>
          </w:p>
          <w:p w14:paraId="1C483BB2" w14:textId="262E436F" w:rsidR="006449CE" w:rsidRPr="00374B0A" w:rsidRDefault="4738E64D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niezbędne pozwolenia wymagane przepisami prawa w związku z realizacją Demonstratora Systemu Magazynowania Energii oraz jego użytkowaniem po zakończeniu Przedsięwzięcia</w:t>
            </w:r>
            <w:r w:rsidR="5159F2CD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230E078F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Demonstratora w wersji papierowej oraz jeden egzemplarz w wersji elektronicznej w formacie PDF.</w:t>
            </w:r>
          </w:p>
          <w:p w14:paraId="6C44C3BA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5159B0D" w14:textId="1ADE155D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 opisanym numerem umowy.</w:t>
            </w:r>
          </w:p>
          <w:p w14:paraId="54E65B43" w14:textId="247C1A46" w:rsidR="00B73D71" w:rsidRPr="00374B0A" w:rsidRDefault="00B73D7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2BE5533" w14:textId="68C531D6" w:rsidR="006449CE" w:rsidRPr="00374B0A" w:rsidRDefault="00B73D71" w:rsidP="008A1E6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Uwaga! Jeśli Wykonawca zadeklarował w terminie określonym w Umowie opracowanie Demonstratora Systemu Magazynowania Energii z wykorzystaniem Demonstratora Baterii ze Strumienia „Bateria”, wówczas jest zobowiązany do opracowania i przedstawienia dla niego dokumentacji technicznej, zgodnie z powyższymi wytycznymi, jako Wyniku Prac B+R Etapu II, (czyli Wykonawca ostatecznie przedstawia dw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ie Dokumentacje techniczne dla dwóch opracowywanych Demonstratorów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3E5A" w14:textId="6BDB594E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Termin złożenia Wyników Prac 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Etapu II </w:t>
            </w:r>
          </w:p>
        </w:tc>
      </w:tr>
      <w:tr w:rsidR="006449CE" w:rsidRPr="00374B0A" w14:paraId="2A5621A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F768946" w14:textId="032C7AD1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</w:t>
            </w:r>
            <w:r w:rsidR="006C5AD5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2736" w14:textId="5C7D4EC3" w:rsidR="006449CE" w:rsidRPr="00374B0A" w:rsidRDefault="74F9914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</w:t>
            </w:r>
            <w:r w:rsidR="00DF0DE4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Przedsięwzięcia</w:t>
            </w:r>
          </w:p>
          <w:p w14:paraId="095601D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5AB3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461C6AB4" w14:textId="77777777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przeprowadzonymi w Etapie I zgodnie z Kamieniami Milowymi przedstawionymi w Harmonogramie Prac,</w:t>
            </w:r>
          </w:p>
          <w:p w14:paraId="4B3667E3" w14:textId="00D0FA96" w:rsidR="006449CE" w:rsidRPr="00374B0A" w:rsidRDefault="74F9914B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Testów Demonstratora Systemu Magazynowania Energii, ze wskazaniem czy Demonstrator Systemu Magazynowania Energii osiągnął deklarowane przez Wykonawcę Parametry Konkursowe,</w:t>
            </w:r>
          </w:p>
          <w:p w14:paraId="013C49E8" w14:textId="3ECFD950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Systemu Magazynowania Energii.</w:t>
            </w:r>
          </w:p>
          <w:p w14:paraId="00EC05FA" w14:textId="45A53293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876739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egzemplarzu.</w:t>
            </w:r>
          </w:p>
          <w:p w14:paraId="7FA454DE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5B17188" w14:textId="6C67ABB6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Wykonawca przekazuje Zamawiającemu pełną dokumentację projektową wraz ze wszystkimi niezbędnymi pozwoleniami i decyzjami wymaganymi przepisami prawa, wymaganymi w związku z jego realizacją oraz użytkowaniem po zakończeniu instalacji Demonstratora Systemu Magazynowania Energii.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B22D" w14:textId="161D935F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 </w:t>
            </w:r>
          </w:p>
        </w:tc>
      </w:tr>
    </w:tbl>
    <w:p w14:paraId="151DB29A" w14:textId="322323E1" w:rsidR="6877FB72" w:rsidRPr="00374B0A" w:rsidRDefault="6877FB72" w:rsidP="00DF59BD">
      <w:pPr>
        <w:rPr>
          <w:rFonts w:cstheme="minorHAnsi"/>
        </w:rPr>
      </w:pPr>
    </w:p>
    <w:p w14:paraId="47079FB9" w14:textId="44779641" w:rsidR="00627B73" w:rsidRPr="00374B0A" w:rsidRDefault="00627B73" w:rsidP="00DF59BD">
      <w:pPr>
        <w:spacing w:after="0"/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Wyniki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</w:t>
      </w:r>
      <w:r w:rsidR="000A4003" w:rsidRPr="00374B0A">
        <w:rPr>
          <w:rFonts w:eastAsia="Calibri" w:cstheme="minorHAnsi"/>
          <w:color w:val="000000" w:themeColor="text1"/>
        </w:rPr>
        <w:t xml:space="preserve">II </w:t>
      </w:r>
      <w:r w:rsidRPr="00374B0A">
        <w:rPr>
          <w:rFonts w:eastAsia="Calibri" w:cstheme="minorHAnsi"/>
          <w:color w:val="000000" w:themeColor="text1"/>
        </w:rPr>
        <w:t>przedstawione przez Wykonawcę zostaną ocenione przez Zamawiającego zgodnie z rozdziałem 6.5. poniżej, w zakresie spełnienia Wymagań wskazanych w załącznikach do Umowy i Regulaminu, w szczególności w Załączniku nr 1 do Regulaminu.</w:t>
      </w:r>
    </w:p>
    <w:p w14:paraId="0D926313" w14:textId="40A15FA6" w:rsidR="00905856" w:rsidRPr="00374B0A" w:rsidRDefault="49FC5622" w:rsidP="00DF59BD">
      <w:pPr>
        <w:spacing w:after="0"/>
        <w:jc w:val="both"/>
        <w:rPr>
          <w:rFonts w:cstheme="minorHAnsi"/>
        </w:rPr>
      </w:pPr>
      <w:r w:rsidRPr="00374B0A">
        <w:rPr>
          <w:rFonts w:cstheme="minorHAnsi"/>
        </w:rPr>
        <w:t xml:space="preserve">Wyniki Prac </w:t>
      </w:r>
      <w:r w:rsidR="000A4003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</w:t>
      </w:r>
      <w:r w:rsidR="000A4003" w:rsidRPr="00374B0A">
        <w:rPr>
          <w:rFonts w:cstheme="minorHAnsi"/>
        </w:rPr>
        <w:t xml:space="preserve"> II</w:t>
      </w:r>
      <w:r w:rsidRPr="00374B0A">
        <w:rPr>
          <w:rFonts w:cstheme="minorHAnsi"/>
        </w:rPr>
        <w:t xml:space="preserve"> przedstawione przez Wykonawcę zostaną zweryfikowane przez Zamawiającego w zakresie wypełnienia Wymagań zapisanych w załączaniach do Umowy i Regulaminu w szczególności w Załączniku nr 1 do Regulaminu. </w:t>
      </w:r>
    </w:p>
    <w:p w14:paraId="0DF0D463" w14:textId="4EFFFC6C" w:rsidR="00505696" w:rsidRPr="00374B0A" w:rsidRDefault="000B189A" w:rsidP="00DF59BD">
      <w:pPr>
        <w:pStyle w:val="Nagwek2"/>
      </w:pPr>
      <w:r w:rsidRPr="00374B0A">
        <w:t>O</w:t>
      </w:r>
      <w:r w:rsidR="00505696" w:rsidRPr="00374B0A">
        <w:t xml:space="preserve">dbiór Demonstratora </w:t>
      </w:r>
      <w:r w:rsidR="00C24266" w:rsidRPr="00374B0A">
        <w:t>Systemu</w:t>
      </w:r>
    </w:p>
    <w:p w14:paraId="6A9FCEBF" w14:textId="56547D8A" w:rsidR="001F7E4A" w:rsidRPr="00374B0A" w:rsidRDefault="000B189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Odbiór Demonstratora Systemu będzie</w:t>
      </w:r>
      <w:r w:rsidR="00E62716" w:rsidRPr="00374B0A">
        <w:rPr>
          <w:rFonts w:eastAsia="Calibri" w:cstheme="minorHAnsi"/>
          <w:color w:val="000000" w:themeColor="text1"/>
        </w:rPr>
        <w:t xml:space="preserve"> </w:t>
      </w:r>
      <w:r w:rsidR="008C4E1A" w:rsidRPr="00374B0A">
        <w:rPr>
          <w:rFonts w:eastAsia="Calibri" w:cstheme="minorHAnsi"/>
          <w:color w:val="000000" w:themeColor="text1"/>
        </w:rPr>
        <w:t xml:space="preserve">prowadzony </w:t>
      </w:r>
      <w:r w:rsidR="00E62716" w:rsidRPr="00374B0A">
        <w:rPr>
          <w:rFonts w:eastAsia="Calibri" w:cstheme="minorHAnsi"/>
          <w:color w:val="000000" w:themeColor="text1"/>
        </w:rPr>
        <w:t xml:space="preserve">przez </w:t>
      </w:r>
      <w:r w:rsidRPr="00374B0A">
        <w:rPr>
          <w:rFonts w:eastAsia="Calibri" w:cstheme="minorHAnsi"/>
          <w:color w:val="000000" w:themeColor="text1"/>
        </w:rPr>
        <w:t xml:space="preserve">Zamawiającego lub </w:t>
      </w:r>
      <w:r w:rsidR="00E62716" w:rsidRPr="00374B0A">
        <w:rPr>
          <w:rFonts w:eastAsia="Calibri" w:cstheme="minorHAnsi"/>
          <w:color w:val="000000" w:themeColor="text1"/>
        </w:rPr>
        <w:t xml:space="preserve">podmiot wskazany przez Zamawiającego i w wybranej przez </w:t>
      </w:r>
      <w:r w:rsidR="16C5974F" w:rsidRPr="00374B0A">
        <w:rPr>
          <w:rFonts w:eastAsia="Calibri" w:cstheme="minorHAnsi"/>
          <w:color w:val="000000" w:themeColor="text1"/>
        </w:rPr>
        <w:t>Zamawiającego</w:t>
      </w:r>
      <w:r w:rsidR="00E62716" w:rsidRPr="00374B0A">
        <w:rPr>
          <w:rFonts w:eastAsia="Calibri" w:cstheme="minorHAnsi"/>
          <w:color w:val="000000" w:themeColor="text1"/>
        </w:rPr>
        <w:t xml:space="preserve"> lokalizacji</w:t>
      </w:r>
      <w:r w:rsidR="253D7DE5" w:rsidRPr="00374B0A">
        <w:rPr>
          <w:rFonts w:eastAsia="Calibri" w:cstheme="minorHAnsi"/>
          <w:color w:val="000000" w:themeColor="text1"/>
        </w:rPr>
        <w:t xml:space="preserve"> spełniającej wymagania wskazane w Załączniku nr 2 do Regulaminu</w:t>
      </w:r>
      <w:r w:rsidR="00E62716" w:rsidRPr="00374B0A">
        <w:rPr>
          <w:rFonts w:eastAsia="Calibri" w:cstheme="minorHAnsi"/>
          <w:color w:val="000000" w:themeColor="text1"/>
        </w:rPr>
        <w:t xml:space="preserve">. </w:t>
      </w:r>
    </w:p>
    <w:p w14:paraId="557149A7" w14:textId="38AF843E" w:rsidR="00D85AD3" w:rsidRPr="00374B0A" w:rsidRDefault="00E62716" w:rsidP="00DF59BD">
      <w:pPr>
        <w:jc w:val="both"/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</w:rPr>
        <w:t xml:space="preserve">W trakcie </w:t>
      </w:r>
      <w:r w:rsidR="000B189A" w:rsidRPr="00374B0A">
        <w:rPr>
          <w:rFonts w:eastAsia="Calibri" w:cstheme="minorHAnsi"/>
          <w:color w:val="000000" w:themeColor="text1"/>
        </w:rPr>
        <w:t xml:space="preserve">Odbioru </w:t>
      </w:r>
      <w:r w:rsidRPr="00374B0A">
        <w:rPr>
          <w:rFonts w:eastAsia="Calibri" w:cstheme="minorHAnsi"/>
          <w:color w:val="000000" w:themeColor="text1"/>
        </w:rPr>
        <w:t>Demonstratora Systemu</w:t>
      </w:r>
      <w:r w:rsidR="00D85AD3" w:rsidRPr="00374B0A">
        <w:rPr>
          <w:rFonts w:eastAsia="Calibri" w:cstheme="minorHAnsi"/>
          <w:color w:val="000000" w:themeColor="text1"/>
        </w:rPr>
        <w:t xml:space="preserve"> zostanie zweryfikowane Wymaganie Obligatoryjne nr </w:t>
      </w:r>
      <w:r w:rsidR="009D3A0F" w:rsidRPr="00374B0A">
        <w:rPr>
          <w:rFonts w:eastAsia="Calibri" w:cstheme="minorHAnsi"/>
          <w:color w:val="000000" w:themeColor="text1"/>
        </w:rPr>
        <w:t>6</w:t>
      </w:r>
      <w:r w:rsidR="00D85AD3" w:rsidRPr="00374B0A">
        <w:rPr>
          <w:rFonts w:eastAsia="Calibri" w:cstheme="minorHAnsi"/>
          <w:color w:val="000000" w:themeColor="text1"/>
        </w:rPr>
        <w:t xml:space="preserve">.3 pod kątem pojemności Baterii Systemowej. </w:t>
      </w:r>
      <w:r w:rsidR="00D85AD3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Dodatkowo Zamawiający sprawdzi kompletność Demonstratora Systemu tj. czy w Demonstratorze zawarto wszystkie elementy wymagane zgodnie z Załącznikiem nr 1 do Regulaminu.</w:t>
      </w:r>
      <w:r w:rsidR="00506A6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</w:t>
      </w:r>
    </w:p>
    <w:p w14:paraId="183FF1C2" w14:textId="38BD1181" w:rsidR="009D3A0F" w:rsidRPr="00374B0A" w:rsidRDefault="009D3A0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Ponadto, </w:t>
      </w:r>
      <w:r w:rsidRPr="00374B0A">
        <w:rPr>
          <w:rFonts w:eastAsia="Calibri" w:cstheme="minorHAnsi"/>
          <w:color w:val="000000" w:themeColor="text1"/>
        </w:rPr>
        <w:t>jeśli Wykonawca zadeklarował w terminie określonym w Umowie opracowanie Demonstratora Systemu Magazynowania Energii z wykorzystaniem Demonstratora Baterii ze Strumienia „Bateria”, wówczas Zamawiający dokonuje jego odbioru zgodnie z ww. wytycznymi, przy czym przyjmuje dla pojemności Baterii Systemowej Tolerancję Technologiczną ±20%.</w:t>
      </w:r>
    </w:p>
    <w:p w14:paraId="6D391E54" w14:textId="791F5161" w:rsidR="00505696" w:rsidRPr="00374B0A" w:rsidRDefault="00505696" w:rsidP="00DF59BD">
      <w:pPr>
        <w:pStyle w:val="Nagwek2"/>
      </w:pPr>
      <w:r w:rsidRPr="00374B0A">
        <w:rPr>
          <w:rFonts w:eastAsia="Calibri Light"/>
        </w:rPr>
        <w:t>Ocena Wyniku Prac</w:t>
      </w:r>
      <w:r w:rsidR="000A4003" w:rsidRPr="00374B0A">
        <w:rPr>
          <w:rFonts w:eastAsia="Calibri Light"/>
        </w:rPr>
        <w:t xml:space="preserve"> B+R</w:t>
      </w:r>
      <w:r w:rsidRPr="00374B0A">
        <w:rPr>
          <w:rFonts w:eastAsia="Calibri Light"/>
        </w:rPr>
        <w:t xml:space="preserve"> Etapu II</w:t>
      </w:r>
    </w:p>
    <w:p w14:paraId="0A27651A" w14:textId="662053B0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Po zakończeniu Testów Demonstratora </w:t>
      </w:r>
      <w:r w:rsidR="00C24266" w:rsidRPr="00374B0A">
        <w:rPr>
          <w:rFonts w:eastAsia="Calibri" w:cstheme="minorHAnsi"/>
          <w:lang w:eastAsia="pl-PL" w:bidi="fa-IR"/>
        </w:rPr>
        <w:t xml:space="preserve">Systemu </w:t>
      </w:r>
      <w:r w:rsidRPr="00374B0A">
        <w:rPr>
          <w:rFonts w:eastAsia="Calibri" w:cstheme="minorHAnsi"/>
          <w:lang w:eastAsia="pl-PL" w:bidi="fa-IR"/>
        </w:rPr>
        <w:t xml:space="preserve">oraz przekazaniu Zamawiającemu przez Wykonawcę </w:t>
      </w:r>
      <w:r w:rsidR="00C24266" w:rsidRPr="00374B0A">
        <w:rPr>
          <w:rFonts w:eastAsia="Calibri" w:cstheme="minorHAnsi"/>
          <w:lang w:eastAsia="pl-PL" w:bidi="fa-IR"/>
        </w:rPr>
        <w:t xml:space="preserve">Wyników Prac Etapu II </w:t>
      </w:r>
      <w:r w:rsidR="006D4C13" w:rsidRPr="00374B0A">
        <w:rPr>
          <w:rFonts w:eastAsia="Calibri" w:cstheme="minorHAnsi"/>
          <w:lang w:eastAsia="pl-PL" w:bidi="fa-IR"/>
        </w:rPr>
        <w:t xml:space="preserve">opisanych </w:t>
      </w:r>
      <w:r w:rsidRPr="00374B0A">
        <w:rPr>
          <w:rFonts w:eastAsia="Calibri" w:cstheme="minorHAnsi"/>
          <w:lang w:eastAsia="pl-PL" w:bidi="fa-IR"/>
        </w:rPr>
        <w:t xml:space="preserve">w Tabeli </w:t>
      </w:r>
      <w:r w:rsidR="36BB32AD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, Zamawiający dokonuje </w:t>
      </w:r>
      <w:r w:rsidR="5755FD27" w:rsidRPr="00374B0A">
        <w:rPr>
          <w:rFonts w:eastAsia="Calibri" w:cstheme="minorHAnsi"/>
          <w:color w:val="000000" w:themeColor="text1"/>
        </w:rPr>
        <w:t>Oceny Końcowej Technologii po Etapie II</w:t>
      </w:r>
      <w:r w:rsidR="5755FD27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zgodnie z </w:t>
      </w:r>
      <w:r w:rsidR="756D0D10" w:rsidRPr="00374B0A">
        <w:rPr>
          <w:rFonts w:eastAsia="Calibri" w:cstheme="minorHAnsi"/>
          <w:lang w:eastAsia="pl-PL" w:bidi="fa-IR"/>
        </w:rPr>
        <w:t xml:space="preserve">wymaganiami </w:t>
      </w:r>
      <w:r w:rsidRPr="00374B0A">
        <w:rPr>
          <w:rFonts w:eastAsia="Calibri" w:cstheme="minorHAnsi"/>
          <w:lang w:eastAsia="pl-PL" w:bidi="fa-IR"/>
        </w:rPr>
        <w:t>i na zasadach określonych w Załączniku nr 5 do Regulaminu.</w:t>
      </w:r>
    </w:p>
    <w:p w14:paraId="0C045E69" w14:textId="662053B0" w:rsidR="00FC2862" w:rsidRPr="00374B0A" w:rsidRDefault="00FC2862" w:rsidP="00DF59BD">
      <w:pPr>
        <w:spacing w:after="0"/>
        <w:jc w:val="both"/>
        <w:rPr>
          <w:rFonts w:eastAsia="Calibri" w:cstheme="minorHAnsi"/>
          <w:lang w:eastAsia="pl-PL" w:bidi="fa-IR"/>
        </w:rPr>
      </w:pPr>
    </w:p>
    <w:p w14:paraId="5212B964" w14:textId="575FA871" w:rsidR="00FC2862" w:rsidRPr="00374B0A" w:rsidRDefault="00FC2862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</w:t>
      </w:r>
      <w:r w:rsidR="0033513F" w:rsidRPr="00374B0A">
        <w:rPr>
          <w:rFonts w:eastAsia="Calibri" w:cstheme="minorHAnsi"/>
          <w:lang w:eastAsia="pl-PL" w:bidi="fa-IR"/>
        </w:rPr>
        <w:t xml:space="preserve">I, Zamawiający </w:t>
      </w:r>
      <w:r w:rsidRPr="00374B0A">
        <w:rPr>
          <w:rFonts w:eastAsia="Calibri" w:cstheme="minorHAnsi"/>
          <w:lang w:eastAsia="pl-PL" w:bidi="fa-IR"/>
        </w:rPr>
        <w:t>weryfikuje:</w:t>
      </w:r>
    </w:p>
    <w:p w14:paraId="335F0CAB" w14:textId="4F20B762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6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6075BFB4" w14:textId="1034704B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Obligatoryjnych 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oraz Wymagań Konkursowych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>.1-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.3 </w:t>
      </w:r>
      <w:r w:rsidRPr="00374B0A">
        <w:rPr>
          <w:rFonts w:eastAsia="Calibri" w:cstheme="minorHAnsi"/>
          <w:sz w:val="22"/>
          <w:szCs w:val="22"/>
          <w:lang w:eastAsia="pl-PL"/>
        </w:rPr>
        <w:t>na podstawie Dokumentacji technicznej Demonstratora Systemu</w:t>
      </w:r>
      <w:r w:rsidR="000921EA" w:rsidRPr="00374B0A">
        <w:rPr>
          <w:rFonts w:eastAsia="Calibri" w:cstheme="minorHAnsi"/>
          <w:sz w:val="22"/>
          <w:szCs w:val="22"/>
          <w:lang w:eastAsia="pl-PL"/>
        </w:rPr>
        <w:t>,</w:t>
      </w:r>
    </w:p>
    <w:p w14:paraId="62C419F1" w14:textId="49611EF7" w:rsidR="00FC2862" w:rsidRDefault="00506A6D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Wymagania Obligatoryjne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 pod kątem pojemności Baterii Systemowej 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511C88" w:rsidRPr="00374B0A">
        <w:rPr>
          <w:rFonts w:eastAsia="Calibri" w:cstheme="minorHAnsi"/>
          <w:sz w:val="22"/>
          <w:szCs w:val="22"/>
          <w:lang w:eastAsia="pl-PL"/>
        </w:rPr>
        <w:t>Odbioru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 Demonstratora Systemu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.</w:t>
      </w:r>
    </w:p>
    <w:p w14:paraId="2DEDC19F" w14:textId="015A7639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067629C0" w14:textId="65640B8E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23DB698E" w14:textId="77777777" w:rsidR="00DF59BD" w:rsidRPr="00DF59BD" w:rsidRDefault="00DF59BD" w:rsidP="00DF59BD">
      <w:pPr>
        <w:jc w:val="both"/>
        <w:rPr>
          <w:rFonts w:eastAsia="Calibri" w:cstheme="minorHAnsi"/>
          <w:lang w:eastAsia="pl-PL"/>
        </w:rPr>
      </w:pPr>
    </w:p>
    <w:sectPr w:rsidR="00DF59BD" w:rsidRPr="00DF59BD" w:rsidSect="0041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CD1C4" w14:textId="77777777" w:rsidR="00BC2C8D" w:rsidRDefault="00BC2C8D">
      <w:pPr>
        <w:spacing w:after="0" w:line="240" w:lineRule="auto"/>
      </w:pPr>
      <w:r>
        <w:separator/>
      </w:r>
    </w:p>
  </w:endnote>
  <w:endnote w:type="continuationSeparator" w:id="0">
    <w:p w14:paraId="2407D3D8" w14:textId="77777777" w:rsidR="00BC2C8D" w:rsidRDefault="00BC2C8D">
      <w:pPr>
        <w:spacing w:after="0" w:line="240" w:lineRule="auto"/>
      </w:pPr>
      <w:r>
        <w:continuationSeparator/>
      </w:r>
    </w:p>
  </w:endnote>
  <w:endnote w:type="continuationNotice" w:id="1">
    <w:p w14:paraId="2B6ED1A7" w14:textId="77777777" w:rsidR="00BC2C8D" w:rsidRDefault="00BC2C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ADC" w14:textId="77777777" w:rsidR="00AB787D" w:rsidRDefault="00AB7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AB8B" w14:textId="4B7C6CBB" w:rsidR="00443A62" w:rsidRPr="00B64DBA" w:rsidRDefault="00443A62" w:rsidP="00412383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AB787D">
      <w:rPr>
        <w:rFonts w:ascii="Calibri Light" w:hAnsi="Calibri Light" w:cs="Calibri Light"/>
        <w:b/>
        <w:bCs/>
        <w:noProof/>
        <w:sz w:val="20"/>
        <w:szCs w:val="20"/>
      </w:rPr>
      <w:t>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AB787D">
      <w:rPr>
        <w:rFonts w:ascii="Calibri Light" w:hAnsi="Calibri Light" w:cs="Calibri Light"/>
        <w:b/>
        <w:bCs/>
        <w:noProof/>
        <w:sz w:val="20"/>
        <w:szCs w:val="20"/>
      </w:rPr>
      <w:t>38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B6D6A0" w14:textId="77777777" w:rsidR="00443A62" w:rsidRDefault="00443A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43020" w14:textId="77777777" w:rsidR="00AB787D" w:rsidRDefault="00AB7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04EDA" w14:textId="77777777" w:rsidR="00BC2C8D" w:rsidRDefault="00BC2C8D">
      <w:pPr>
        <w:spacing w:after="0" w:line="240" w:lineRule="auto"/>
      </w:pPr>
      <w:r>
        <w:separator/>
      </w:r>
    </w:p>
  </w:footnote>
  <w:footnote w:type="continuationSeparator" w:id="0">
    <w:p w14:paraId="67E090A1" w14:textId="77777777" w:rsidR="00BC2C8D" w:rsidRDefault="00BC2C8D">
      <w:pPr>
        <w:spacing w:after="0" w:line="240" w:lineRule="auto"/>
      </w:pPr>
      <w:r>
        <w:continuationSeparator/>
      </w:r>
    </w:p>
  </w:footnote>
  <w:footnote w:type="continuationNotice" w:id="1">
    <w:p w14:paraId="42D7358D" w14:textId="77777777" w:rsidR="00BC2C8D" w:rsidRDefault="00BC2C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92444" w14:textId="77777777" w:rsidR="00AB787D" w:rsidRDefault="00AB7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34181" w14:textId="77777777" w:rsidR="00AB787D" w:rsidRDefault="00AB78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43A62" w:rsidRPr="00395A72" w14:paraId="275E4423" w14:textId="77777777" w:rsidTr="00374B0A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43A62" w:rsidRPr="000770A6" w14:paraId="3B783864" w14:textId="77777777" w:rsidTr="00374B0A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F1ABD" w14:textId="77777777" w:rsidR="00443A62" w:rsidRDefault="00443A62" w:rsidP="00374B0A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78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9F2D" w14:textId="77777777" w:rsidR="00443A62" w:rsidRDefault="00443A62" w:rsidP="00374B0A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44502" w14:textId="77777777" w:rsidR="00443A62" w:rsidRDefault="00443A62" w:rsidP="00374B0A">
                <w:pPr>
                  <w:jc w:val="center"/>
                </w:pPr>
              </w:p>
            </w:tc>
          </w:tr>
        </w:tbl>
        <w:p w14:paraId="0E1825EE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668C236" wp14:editId="5BEF871A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73C785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7BA0BAA" w14:textId="77777777" w:rsidR="00443A62" w:rsidRPr="00B76E98" w:rsidRDefault="00443A62" w:rsidP="00374B0A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78"/>
        </w:p>
      </w:tc>
    </w:tr>
  </w:tbl>
  <w:p w14:paraId="4F8C1164" w14:textId="77777777" w:rsidR="00443A62" w:rsidRDefault="00443A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9A0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6D35"/>
    <w:multiLevelType w:val="hybridMultilevel"/>
    <w:tmpl w:val="BF5E1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905FF"/>
    <w:multiLevelType w:val="hybridMultilevel"/>
    <w:tmpl w:val="828CD4D0"/>
    <w:lvl w:ilvl="0" w:tplc="C0D2C8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A0D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1EE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4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23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25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45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2B4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44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79D3"/>
    <w:multiLevelType w:val="hybridMultilevel"/>
    <w:tmpl w:val="94865A1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79DC"/>
    <w:multiLevelType w:val="multilevel"/>
    <w:tmpl w:val="87DA5D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16133"/>
    <w:multiLevelType w:val="hybridMultilevel"/>
    <w:tmpl w:val="24EA66C8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0E1F"/>
    <w:multiLevelType w:val="hybridMultilevel"/>
    <w:tmpl w:val="C1603BBA"/>
    <w:lvl w:ilvl="0" w:tplc="C6AE9460">
      <w:start w:val="1"/>
      <w:numFmt w:val="decimal"/>
      <w:lvlText w:val="%1)"/>
      <w:lvlJc w:val="left"/>
      <w:pPr>
        <w:ind w:left="720" w:hanging="360"/>
      </w:pPr>
    </w:lvl>
    <w:lvl w:ilvl="1" w:tplc="9D06714A">
      <w:start w:val="1"/>
      <w:numFmt w:val="lowerLetter"/>
      <w:lvlText w:val="%2."/>
      <w:lvlJc w:val="left"/>
      <w:pPr>
        <w:ind w:left="1440" w:hanging="360"/>
      </w:pPr>
    </w:lvl>
    <w:lvl w:ilvl="2" w:tplc="B588A2EA">
      <w:start w:val="1"/>
      <w:numFmt w:val="lowerRoman"/>
      <w:lvlText w:val="%3."/>
      <w:lvlJc w:val="right"/>
      <w:pPr>
        <w:ind w:left="2160" w:hanging="180"/>
      </w:pPr>
    </w:lvl>
    <w:lvl w:ilvl="3" w:tplc="9254280E">
      <w:start w:val="1"/>
      <w:numFmt w:val="decimal"/>
      <w:lvlText w:val="%4."/>
      <w:lvlJc w:val="left"/>
      <w:pPr>
        <w:ind w:left="2880" w:hanging="360"/>
      </w:pPr>
    </w:lvl>
    <w:lvl w:ilvl="4" w:tplc="E334F9D0">
      <w:start w:val="1"/>
      <w:numFmt w:val="lowerLetter"/>
      <w:lvlText w:val="%5."/>
      <w:lvlJc w:val="left"/>
      <w:pPr>
        <w:ind w:left="3600" w:hanging="360"/>
      </w:pPr>
    </w:lvl>
    <w:lvl w:ilvl="5" w:tplc="3F20F9B8">
      <w:start w:val="1"/>
      <w:numFmt w:val="lowerRoman"/>
      <w:lvlText w:val="%6."/>
      <w:lvlJc w:val="right"/>
      <w:pPr>
        <w:ind w:left="4320" w:hanging="180"/>
      </w:pPr>
    </w:lvl>
    <w:lvl w:ilvl="6" w:tplc="CC70739E">
      <w:start w:val="1"/>
      <w:numFmt w:val="decimal"/>
      <w:lvlText w:val="%7."/>
      <w:lvlJc w:val="left"/>
      <w:pPr>
        <w:ind w:left="5040" w:hanging="360"/>
      </w:pPr>
    </w:lvl>
    <w:lvl w:ilvl="7" w:tplc="0F1E640A">
      <w:start w:val="1"/>
      <w:numFmt w:val="lowerLetter"/>
      <w:lvlText w:val="%8."/>
      <w:lvlJc w:val="left"/>
      <w:pPr>
        <w:ind w:left="5760" w:hanging="360"/>
      </w:pPr>
    </w:lvl>
    <w:lvl w:ilvl="8" w:tplc="469C3B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7699F"/>
    <w:multiLevelType w:val="hybridMultilevel"/>
    <w:tmpl w:val="2A64B282"/>
    <w:lvl w:ilvl="0" w:tplc="A35EE1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5920"/>
    <w:multiLevelType w:val="hybridMultilevel"/>
    <w:tmpl w:val="CC904B30"/>
    <w:lvl w:ilvl="0" w:tplc="E3224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E9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EC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82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EC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3A24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87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8C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D6D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75F"/>
    <w:multiLevelType w:val="hybridMultilevel"/>
    <w:tmpl w:val="9128313E"/>
    <w:lvl w:ilvl="0" w:tplc="8F88D64A">
      <w:start w:val="1"/>
      <w:numFmt w:val="decimal"/>
      <w:lvlText w:val="%1."/>
      <w:lvlJc w:val="left"/>
      <w:pPr>
        <w:ind w:left="720" w:hanging="360"/>
      </w:pPr>
      <w:rPr>
        <w:i w:val="0"/>
        <w:sz w:val="22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841F5"/>
    <w:multiLevelType w:val="hybridMultilevel"/>
    <w:tmpl w:val="374A6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0BB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83EAB"/>
    <w:multiLevelType w:val="hybridMultilevel"/>
    <w:tmpl w:val="C32ABA3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553B0"/>
    <w:multiLevelType w:val="hybridMultilevel"/>
    <w:tmpl w:val="79148E8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86E9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A195F"/>
    <w:multiLevelType w:val="hybridMultilevel"/>
    <w:tmpl w:val="0CA42D6C"/>
    <w:lvl w:ilvl="0" w:tplc="EC66B710">
      <w:start w:val="1"/>
      <w:numFmt w:val="lowerLetter"/>
      <w:lvlText w:val="%1."/>
      <w:lvlJc w:val="left"/>
      <w:pPr>
        <w:ind w:left="720" w:hanging="360"/>
      </w:pPr>
    </w:lvl>
    <w:lvl w:ilvl="1" w:tplc="889C4D00">
      <w:start w:val="1"/>
      <w:numFmt w:val="lowerLetter"/>
      <w:lvlText w:val="%2."/>
      <w:lvlJc w:val="left"/>
      <w:pPr>
        <w:ind w:left="1440" w:hanging="360"/>
      </w:pPr>
    </w:lvl>
    <w:lvl w:ilvl="2" w:tplc="8AA214EA">
      <w:start w:val="1"/>
      <w:numFmt w:val="lowerRoman"/>
      <w:lvlText w:val="%3."/>
      <w:lvlJc w:val="right"/>
      <w:pPr>
        <w:ind w:left="2160" w:hanging="180"/>
      </w:pPr>
    </w:lvl>
    <w:lvl w:ilvl="3" w:tplc="C0A8A7D8">
      <w:start w:val="1"/>
      <w:numFmt w:val="decimal"/>
      <w:lvlText w:val="%4."/>
      <w:lvlJc w:val="left"/>
      <w:pPr>
        <w:ind w:left="2880" w:hanging="360"/>
      </w:pPr>
    </w:lvl>
    <w:lvl w:ilvl="4" w:tplc="850828B2">
      <w:start w:val="1"/>
      <w:numFmt w:val="lowerLetter"/>
      <w:lvlText w:val="%5."/>
      <w:lvlJc w:val="left"/>
      <w:pPr>
        <w:ind w:left="3600" w:hanging="360"/>
      </w:pPr>
    </w:lvl>
    <w:lvl w:ilvl="5" w:tplc="81AACBD8">
      <w:start w:val="1"/>
      <w:numFmt w:val="lowerRoman"/>
      <w:lvlText w:val="%6."/>
      <w:lvlJc w:val="right"/>
      <w:pPr>
        <w:ind w:left="4320" w:hanging="180"/>
      </w:pPr>
    </w:lvl>
    <w:lvl w:ilvl="6" w:tplc="A4666EDA">
      <w:start w:val="1"/>
      <w:numFmt w:val="decimal"/>
      <w:lvlText w:val="%7."/>
      <w:lvlJc w:val="left"/>
      <w:pPr>
        <w:ind w:left="5040" w:hanging="360"/>
      </w:pPr>
    </w:lvl>
    <w:lvl w:ilvl="7" w:tplc="1C8A1D84">
      <w:start w:val="1"/>
      <w:numFmt w:val="lowerLetter"/>
      <w:lvlText w:val="%8."/>
      <w:lvlJc w:val="left"/>
      <w:pPr>
        <w:ind w:left="5760" w:hanging="360"/>
      </w:pPr>
    </w:lvl>
    <w:lvl w:ilvl="8" w:tplc="D8F2618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B64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CE8955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pStyle w:val="Nagwek3"/>
      <w:lvlText w:val="%1.%2.%3."/>
      <w:lvlJc w:val="left"/>
      <w:pPr>
        <w:ind w:left="504" w:hanging="504"/>
      </w:pPr>
      <w:rPr>
        <w:rFonts w:asciiTheme="majorHAnsi" w:hAnsiTheme="majorHAnsi" w:cstheme="majorHAnsi" w:hint="default"/>
        <w:b w:val="0"/>
        <w:color w:val="C000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FE0FB6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A21AF"/>
    <w:multiLevelType w:val="hybridMultilevel"/>
    <w:tmpl w:val="E158AD72"/>
    <w:lvl w:ilvl="0" w:tplc="6AA6E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86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C41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A6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04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4D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AE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68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D4A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019AF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123"/>
    <w:multiLevelType w:val="hybridMultilevel"/>
    <w:tmpl w:val="11DED7EC"/>
    <w:lvl w:ilvl="0" w:tplc="8D9E593C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575B5"/>
    <w:multiLevelType w:val="hybridMultilevel"/>
    <w:tmpl w:val="73AE4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F0DE4"/>
    <w:multiLevelType w:val="hybridMultilevel"/>
    <w:tmpl w:val="345633F8"/>
    <w:lvl w:ilvl="0" w:tplc="13BE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C0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63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29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C28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6E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49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E8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A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D2804"/>
    <w:multiLevelType w:val="hybridMultilevel"/>
    <w:tmpl w:val="D57A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95FC9"/>
    <w:multiLevelType w:val="hybridMultilevel"/>
    <w:tmpl w:val="B7F0181E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300C6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049"/>
    <w:multiLevelType w:val="hybridMultilevel"/>
    <w:tmpl w:val="9348D454"/>
    <w:lvl w:ilvl="0" w:tplc="288A80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35CC7"/>
    <w:multiLevelType w:val="hybridMultilevel"/>
    <w:tmpl w:val="029C5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214D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E521C"/>
    <w:multiLevelType w:val="hybridMultilevel"/>
    <w:tmpl w:val="9FB6B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23C61"/>
    <w:multiLevelType w:val="hybridMultilevel"/>
    <w:tmpl w:val="4F1658B8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25FF4"/>
    <w:multiLevelType w:val="hybridMultilevel"/>
    <w:tmpl w:val="B246C57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13D4E"/>
    <w:multiLevelType w:val="multilevel"/>
    <w:tmpl w:val="486EF5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D6CE5"/>
    <w:multiLevelType w:val="hybridMultilevel"/>
    <w:tmpl w:val="C4103E84"/>
    <w:lvl w:ilvl="0" w:tplc="97425622">
      <w:start w:val="1"/>
      <w:numFmt w:val="decimal"/>
      <w:lvlText w:val="%1."/>
      <w:lvlJc w:val="left"/>
      <w:pPr>
        <w:ind w:left="720" w:hanging="360"/>
      </w:pPr>
    </w:lvl>
    <w:lvl w:ilvl="1" w:tplc="B742FD68">
      <w:start w:val="1"/>
      <w:numFmt w:val="lowerLetter"/>
      <w:lvlText w:val="%2."/>
      <w:lvlJc w:val="left"/>
      <w:pPr>
        <w:ind w:left="1440" w:hanging="360"/>
      </w:pPr>
    </w:lvl>
    <w:lvl w:ilvl="2" w:tplc="479A57DA">
      <w:start w:val="1"/>
      <w:numFmt w:val="lowerRoman"/>
      <w:lvlText w:val="%3."/>
      <w:lvlJc w:val="right"/>
      <w:pPr>
        <w:ind w:left="2160" w:hanging="180"/>
      </w:pPr>
    </w:lvl>
    <w:lvl w:ilvl="3" w:tplc="CC5A0E2A">
      <w:start w:val="1"/>
      <w:numFmt w:val="decimal"/>
      <w:lvlText w:val="%4."/>
      <w:lvlJc w:val="left"/>
      <w:pPr>
        <w:ind w:left="2880" w:hanging="360"/>
      </w:pPr>
    </w:lvl>
    <w:lvl w:ilvl="4" w:tplc="C0A86716">
      <w:start w:val="1"/>
      <w:numFmt w:val="lowerLetter"/>
      <w:lvlText w:val="%5."/>
      <w:lvlJc w:val="left"/>
      <w:pPr>
        <w:ind w:left="3600" w:hanging="360"/>
      </w:pPr>
    </w:lvl>
    <w:lvl w:ilvl="5" w:tplc="2E249976">
      <w:start w:val="1"/>
      <w:numFmt w:val="lowerRoman"/>
      <w:lvlText w:val="%6."/>
      <w:lvlJc w:val="right"/>
      <w:pPr>
        <w:ind w:left="4320" w:hanging="180"/>
      </w:pPr>
    </w:lvl>
    <w:lvl w:ilvl="6" w:tplc="EB1AE6A6">
      <w:start w:val="1"/>
      <w:numFmt w:val="decimal"/>
      <w:lvlText w:val="%7."/>
      <w:lvlJc w:val="left"/>
      <w:pPr>
        <w:ind w:left="5040" w:hanging="360"/>
      </w:pPr>
    </w:lvl>
    <w:lvl w:ilvl="7" w:tplc="EAD0D186">
      <w:start w:val="1"/>
      <w:numFmt w:val="lowerLetter"/>
      <w:lvlText w:val="%8."/>
      <w:lvlJc w:val="left"/>
      <w:pPr>
        <w:ind w:left="5760" w:hanging="360"/>
      </w:pPr>
    </w:lvl>
    <w:lvl w:ilvl="8" w:tplc="8258E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03CAF"/>
    <w:multiLevelType w:val="hybridMultilevel"/>
    <w:tmpl w:val="ADF64DD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37BBD"/>
    <w:multiLevelType w:val="hybridMultilevel"/>
    <w:tmpl w:val="A964135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 w15:restartNumberingAfterBreak="0">
    <w:nsid w:val="7B007FA4"/>
    <w:multiLevelType w:val="hybridMultilevel"/>
    <w:tmpl w:val="2D4E8884"/>
    <w:lvl w:ilvl="0" w:tplc="BCE2E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66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449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A3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A0B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600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23B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21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A2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A7F11"/>
    <w:multiLevelType w:val="hybridMultilevel"/>
    <w:tmpl w:val="19FC4112"/>
    <w:lvl w:ilvl="0" w:tplc="C0784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AAA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CF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EA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C8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E4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88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5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404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155FC"/>
    <w:multiLevelType w:val="hybridMultilevel"/>
    <w:tmpl w:val="E966B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E593C"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2"/>
  </w:num>
  <w:num w:numId="4">
    <w:abstractNumId w:val="41"/>
  </w:num>
  <w:num w:numId="5">
    <w:abstractNumId w:val="6"/>
  </w:num>
  <w:num w:numId="6">
    <w:abstractNumId w:val="4"/>
  </w:num>
  <w:num w:numId="7">
    <w:abstractNumId w:val="24"/>
  </w:num>
  <w:num w:numId="8">
    <w:abstractNumId w:val="8"/>
  </w:num>
  <w:num w:numId="9">
    <w:abstractNumId w:val="34"/>
  </w:num>
  <w:num w:numId="10">
    <w:abstractNumId w:val="17"/>
  </w:num>
  <w:num w:numId="11">
    <w:abstractNumId w:val="20"/>
  </w:num>
  <w:num w:numId="12">
    <w:abstractNumId w:val="19"/>
  </w:num>
  <w:num w:numId="13">
    <w:abstractNumId w:val="40"/>
  </w:num>
  <w:num w:numId="14">
    <w:abstractNumId w:val="5"/>
  </w:num>
  <w:num w:numId="15">
    <w:abstractNumId w:val="9"/>
  </w:num>
  <w:num w:numId="16">
    <w:abstractNumId w:val="27"/>
  </w:num>
  <w:num w:numId="17">
    <w:abstractNumId w:val="11"/>
  </w:num>
  <w:num w:numId="18">
    <w:abstractNumId w:val="35"/>
  </w:num>
  <w:num w:numId="19">
    <w:abstractNumId w:val="31"/>
  </w:num>
  <w:num w:numId="20">
    <w:abstractNumId w:val="10"/>
  </w:num>
  <w:num w:numId="21">
    <w:abstractNumId w:val="42"/>
  </w:num>
  <w:num w:numId="22">
    <w:abstractNumId w:val="28"/>
  </w:num>
  <w:num w:numId="23">
    <w:abstractNumId w:val="7"/>
  </w:num>
  <w:num w:numId="24">
    <w:abstractNumId w:val="3"/>
  </w:num>
  <w:num w:numId="25">
    <w:abstractNumId w:val="13"/>
  </w:num>
  <w:num w:numId="26">
    <w:abstractNumId w:val="33"/>
  </w:num>
  <w:num w:numId="27">
    <w:abstractNumId w:val="37"/>
  </w:num>
  <w:num w:numId="28">
    <w:abstractNumId w:val="26"/>
  </w:num>
  <w:num w:numId="29">
    <w:abstractNumId w:val="14"/>
  </w:num>
  <w:num w:numId="30">
    <w:abstractNumId w:val="32"/>
  </w:num>
  <w:num w:numId="31">
    <w:abstractNumId w:val="12"/>
  </w:num>
  <w:num w:numId="32">
    <w:abstractNumId w:val="16"/>
  </w:num>
  <w:num w:numId="33">
    <w:abstractNumId w:val="0"/>
  </w:num>
  <w:num w:numId="34">
    <w:abstractNumId w:val="21"/>
  </w:num>
  <w:num w:numId="35">
    <w:abstractNumId w:val="39"/>
  </w:num>
  <w:num w:numId="36">
    <w:abstractNumId w:val="30"/>
  </w:num>
  <w:num w:numId="37">
    <w:abstractNumId w:val="25"/>
  </w:num>
  <w:num w:numId="38">
    <w:abstractNumId w:val="18"/>
  </w:num>
  <w:num w:numId="39">
    <w:abstractNumId w:val="22"/>
  </w:num>
  <w:num w:numId="40">
    <w:abstractNumId w:val="38"/>
  </w:num>
  <w:num w:numId="41">
    <w:abstractNumId w:val="23"/>
  </w:num>
  <w:num w:numId="42">
    <w:abstractNumId w:val="1"/>
  </w:num>
  <w:num w:numId="43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3D"/>
    <w:rsid w:val="00004053"/>
    <w:rsid w:val="00004B84"/>
    <w:rsid w:val="000078D2"/>
    <w:rsid w:val="00007D87"/>
    <w:rsid w:val="0001536A"/>
    <w:rsid w:val="00016287"/>
    <w:rsid w:val="000225A7"/>
    <w:rsid w:val="000338FF"/>
    <w:rsid w:val="00035B57"/>
    <w:rsid w:val="0003624D"/>
    <w:rsid w:val="00036B52"/>
    <w:rsid w:val="00036D19"/>
    <w:rsid w:val="0004005A"/>
    <w:rsid w:val="00043893"/>
    <w:rsid w:val="00045B46"/>
    <w:rsid w:val="00053364"/>
    <w:rsid w:val="00057797"/>
    <w:rsid w:val="00066CAD"/>
    <w:rsid w:val="000740F6"/>
    <w:rsid w:val="00075F45"/>
    <w:rsid w:val="00081B54"/>
    <w:rsid w:val="00082412"/>
    <w:rsid w:val="00084788"/>
    <w:rsid w:val="00084D58"/>
    <w:rsid w:val="00087868"/>
    <w:rsid w:val="000921EA"/>
    <w:rsid w:val="00092715"/>
    <w:rsid w:val="000945B4"/>
    <w:rsid w:val="00094A99"/>
    <w:rsid w:val="000A4003"/>
    <w:rsid w:val="000A65DF"/>
    <w:rsid w:val="000B0BE1"/>
    <w:rsid w:val="000B189A"/>
    <w:rsid w:val="000B28F4"/>
    <w:rsid w:val="000B3515"/>
    <w:rsid w:val="000B5406"/>
    <w:rsid w:val="000B69F4"/>
    <w:rsid w:val="000C2B23"/>
    <w:rsid w:val="000C724F"/>
    <w:rsid w:val="000D1DF0"/>
    <w:rsid w:val="000D2CB4"/>
    <w:rsid w:val="000D6BD1"/>
    <w:rsid w:val="000D729C"/>
    <w:rsid w:val="000E2013"/>
    <w:rsid w:val="000E5533"/>
    <w:rsid w:val="000F22A1"/>
    <w:rsid w:val="000F45BD"/>
    <w:rsid w:val="000F73D9"/>
    <w:rsid w:val="0010790D"/>
    <w:rsid w:val="001079E6"/>
    <w:rsid w:val="0011061D"/>
    <w:rsid w:val="00110DD7"/>
    <w:rsid w:val="0011291D"/>
    <w:rsid w:val="001154FE"/>
    <w:rsid w:val="00116095"/>
    <w:rsid w:val="00116A8F"/>
    <w:rsid w:val="00121329"/>
    <w:rsid w:val="001239E1"/>
    <w:rsid w:val="001263A8"/>
    <w:rsid w:val="00130BA8"/>
    <w:rsid w:val="0013206E"/>
    <w:rsid w:val="00135EBF"/>
    <w:rsid w:val="00141F50"/>
    <w:rsid w:val="001429F8"/>
    <w:rsid w:val="00143947"/>
    <w:rsid w:val="00144E02"/>
    <w:rsid w:val="00150193"/>
    <w:rsid w:val="001508CF"/>
    <w:rsid w:val="00154B55"/>
    <w:rsid w:val="0015708B"/>
    <w:rsid w:val="0015737D"/>
    <w:rsid w:val="00157DD3"/>
    <w:rsid w:val="00160C4A"/>
    <w:rsid w:val="00160D19"/>
    <w:rsid w:val="00163653"/>
    <w:rsid w:val="001663F5"/>
    <w:rsid w:val="00172D52"/>
    <w:rsid w:val="00175524"/>
    <w:rsid w:val="001778F6"/>
    <w:rsid w:val="00177B14"/>
    <w:rsid w:val="00180A82"/>
    <w:rsid w:val="001854FD"/>
    <w:rsid w:val="0019003E"/>
    <w:rsid w:val="0019064C"/>
    <w:rsid w:val="00192904"/>
    <w:rsid w:val="00193229"/>
    <w:rsid w:val="00194453"/>
    <w:rsid w:val="001A3992"/>
    <w:rsid w:val="001A4266"/>
    <w:rsid w:val="001A5608"/>
    <w:rsid w:val="001A5DB3"/>
    <w:rsid w:val="001B3075"/>
    <w:rsid w:val="001B4743"/>
    <w:rsid w:val="001C05EE"/>
    <w:rsid w:val="001C660C"/>
    <w:rsid w:val="001D14DF"/>
    <w:rsid w:val="001D31D1"/>
    <w:rsid w:val="001D5365"/>
    <w:rsid w:val="001E141C"/>
    <w:rsid w:val="001E1A1D"/>
    <w:rsid w:val="001E7890"/>
    <w:rsid w:val="001E7EFB"/>
    <w:rsid w:val="001F6675"/>
    <w:rsid w:val="001F6E5E"/>
    <w:rsid w:val="001F7E4A"/>
    <w:rsid w:val="00201453"/>
    <w:rsid w:val="00202F16"/>
    <w:rsid w:val="00203067"/>
    <w:rsid w:val="00203D58"/>
    <w:rsid w:val="00203FE9"/>
    <w:rsid w:val="00206E8B"/>
    <w:rsid w:val="002138A5"/>
    <w:rsid w:val="00216C41"/>
    <w:rsid w:val="0022261C"/>
    <w:rsid w:val="002252CC"/>
    <w:rsid w:val="00227542"/>
    <w:rsid w:val="00230403"/>
    <w:rsid w:val="00231962"/>
    <w:rsid w:val="00240D17"/>
    <w:rsid w:val="00243DE9"/>
    <w:rsid w:val="0024517D"/>
    <w:rsid w:val="002485BA"/>
    <w:rsid w:val="00251B8B"/>
    <w:rsid w:val="0025219A"/>
    <w:rsid w:val="002561F2"/>
    <w:rsid w:val="0026277A"/>
    <w:rsid w:val="00271ED4"/>
    <w:rsid w:val="00272A69"/>
    <w:rsid w:val="00273BA4"/>
    <w:rsid w:val="00274FE3"/>
    <w:rsid w:val="00281092"/>
    <w:rsid w:val="00281626"/>
    <w:rsid w:val="0028225F"/>
    <w:rsid w:val="00282A89"/>
    <w:rsid w:val="0029274B"/>
    <w:rsid w:val="00293F17"/>
    <w:rsid w:val="002953CE"/>
    <w:rsid w:val="002953D0"/>
    <w:rsid w:val="002A38C2"/>
    <w:rsid w:val="002A4DAE"/>
    <w:rsid w:val="002B0379"/>
    <w:rsid w:val="002B1171"/>
    <w:rsid w:val="002B3225"/>
    <w:rsid w:val="002B3871"/>
    <w:rsid w:val="002B417E"/>
    <w:rsid w:val="002C04A5"/>
    <w:rsid w:val="002C1740"/>
    <w:rsid w:val="002C188E"/>
    <w:rsid w:val="002C4111"/>
    <w:rsid w:val="002C4702"/>
    <w:rsid w:val="002C4E32"/>
    <w:rsid w:val="002C57F2"/>
    <w:rsid w:val="002C6ED9"/>
    <w:rsid w:val="002D4116"/>
    <w:rsid w:val="002D6946"/>
    <w:rsid w:val="002D6CA9"/>
    <w:rsid w:val="002E67B4"/>
    <w:rsid w:val="00300D3A"/>
    <w:rsid w:val="003036BE"/>
    <w:rsid w:val="00303DEC"/>
    <w:rsid w:val="003109DD"/>
    <w:rsid w:val="00314970"/>
    <w:rsid w:val="00316647"/>
    <w:rsid w:val="00320247"/>
    <w:rsid w:val="00323068"/>
    <w:rsid w:val="0032729E"/>
    <w:rsid w:val="0033513F"/>
    <w:rsid w:val="003368AA"/>
    <w:rsid w:val="00337C02"/>
    <w:rsid w:val="00337FA9"/>
    <w:rsid w:val="0033CE9E"/>
    <w:rsid w:val="003452AA"/>
    <w:rsid w:val="0034615D"/>
    <w:rsid w:val="00346DCF"/>
    <w:rsid w:val="003470C7"/>
    <w:rsid w:val="00352F39"/>
    <w:rsid w:val="00360003"/>
    <w:rsid w:val="00362B53"/>
    <w:rsid w:val="00363707"/>
    <w:rsid w:val="00367436"/>
    <w:rsid w:val="00367A00"/>
    <w:rsid w:val="00367C7E"/>
    <w:rsid w:val="003704D3"/>
    <w:rsid w:val="0037150E"/>
    <w:rsid w:val="00373FBA"/>
    <w:rsid w:val="00374B0A"/>
    <w:rsid w:val="00375D38"/>
    <w:rsid w:val="003773A7"/>
    <w:rsid w:val="0039075B"/>
    <w:rsid w:val="00394224"/>
    <w:rsid w:val="003973E0"/>
    <w:rsid w:val="003A0E14"/>
    <w:rsid w:val="003A3A8D"/>
    <w:rsid w:val="003A5A02"/>
    <w:rsid w:val="003A768D"/>
    <w:rsid w:val="003B0E18"/>
    <w:rsid w:val="003B0FF4"/>
    <w:rsid w:val="003B174D"/>
    <w:rsid w:val="003B376C"/>
    <w:rsid w:val="003B6E32"/>
    <w:rsid w:val="003C0EDC"/>
    <w:rsid w:val="003C69A9"/>
    <w:rsid w:val="003C733C"/>
    <w:rsid w:val="003C7425"/>
    <w:rsid w:val="003D119C"/>
    <w:rsid w:val="003D24DB"/>
    <w:rsid w:val="003D2664"/>
    <w:rsid w:val="003D2F83"/>
    <w:rsid w:val="003D6390"/>
    <w:rsid w:val="003E2021"/>
    <w:rsid w:val="003E24EE"/>
    <w:rsid w:val="003E315E"/>
    <w:rsid w:val="003E4BEE"/>
    <w:rsid w:val="003E68F8"/>
    <w:rsid w:val="003F00B1"/>
    <w:rsid w:val="003F026F"/>
    <w:rsid w:val="003F3C35"/>
    <w:rsid w:val="003F5DF1"/>
    <w:rsid w:val="003F6F89"/>
    <w:rsid w:val="003F7B7F"/>
    <w:rsid w:val="00400302"/>
    <w:rsid w:val="00400E52"/>
    <w:rsid w:val="00402FA5"/>
    <w:rsid w:val="00403EBB"/>
    <w:rsid w:val="004042EF"/>
    <w:rsid w:val="0040705F"/>
    <w:rsid w:val="00410E82"/>
    <w:rsid w:val="00412383"/>
    <w:rsid w:val="00412A4F"/>
    <w:rsid w:val="00412C32"/>
    <w:rsid w:val="00416B4A"/>
    <w:rsid w:val="0041E478"/>
    <w:rsid w:val="00424203"/>
    <w:rsid w:val="004273D0"/>
    <w:rsid w:val="00427974"/>
    <w:rsid w:val="00433210"/>
    <w:rsid w:val="004344B5"/>
    <w:rsid w:val="00435139"/>
    <w:rsid w:val="004369AC"/>
    <w:rsid w:val="00436EE0"/>
    <w:rsid w:val="00440DBA"/>
    <w:rsid w:val="00442B9E"/>
    <w:rsid w:val="00443A62"/>
    <w:rsid w:val="0044578E"/>
    <w:rsid w:val="00445B40"/>
    <w:rsid w:val="0044602F"/>
    <w:rsid w:val="00446D50"/>
    <w:rsid w:val="00453EEA"/>
    <w:rsid w:val="004559F0"/>
    <w:rsid w:val="0046201C"/>
    <w:rsid w:val="004649CE"/>
    <w:rsid w:val="0046507F"/>
    <w:rsid w:val="00470DEE"/>
    <w:rsid w:val="004723FF"/>
    <w:rsid w:val="0047361E"/>
    <w:rsid w:val="00473EBF"/>
    <w:rsid w:val="00476B86"/>
    <w:rsid w:val="00477C58"/>
    <w:rsid w:val="004808F3"/>
    <w:rsid w:val="00481BA2"/>
    <w:rsid w:val="00482573"/>
    <w:rsid w:val="004844FC"/>
    <w:rsid w:val="0048D6C2"/>
    <w:rsid w:val="00490C95"/>
    <w:rsid w:val="004917B4"/>
    <w:rsid w:val="00493929"/>
    <w:rsid w:val="00494627"/>
    <w:rsid w:val="004A1D20"/>
    <w:rsid w:val="004AA46D"/>
    <w:rsid w:val="004C2D50"/>
    <w:rsid w:val="004C41CF"/>
    <w:rsid w:val="004C4E62"/>
    <w:rsid w:val="004C638D"/>
    <w:rsid w:val="004C7084"/>
    <w:rsid w:val="004D009E"/>
    <w:rsid w:val="004D0634"/>
    <w:rsid w:val="004D0B06"/>
    <w:rsid w:val="004D1C55"/>
    <w:rsid w:val="004D36F3"/>
    <w:rsid w:val="004D72AB"/>
    <w:rsid w:val="004E3879"/>
    <w:rsid w:val="004E4733"/>
    <w:rsid w:val="004F1A6B"/>
    <w:rsid w:val="004F78F1"/>
    <w:rsid w:val="00500651"/>
    <w:rsid w:val="00500735"/>
    <w:rsid w:val="00500747"/>
    <w:rsid w:val="005035D7"/>
    <w:rsid w:val="005038C4"/>
    <w:rsid w:val="00504C85"/>
    <w:rsid w:val="00505371"/>
    <w:rsid w:val="00505696"/>
    <w:rsid w:val="00506A6D"/>
    <w:rsid w:val="00510C27"/>
    <w:rsid w:val="005115B1"/>
    <w:rsid w:val="00511AFB"/>
    <w:rsid w:val="00511C88"/>
    <w:rsid w:val="00514DFD"/>
    <w:rsid w:val="005156C3"/>
    <w:rsid w:val="005158C5"/>
    <w:rsid w:val="005177C2"/>
    <w:rsid w:val="00517987"/>
    <w:rsid w:val="005343DB"/>
    <w:rsid w:val="005375EE"/>
    <w:rsid w:val="0054161C"/>
    <w:rsid w:val="005566EF"/>
    <w:rsid w:val="00557DBA"/>
    <w:rsid w:val="0056313B"/>
    <w:rsid w:val="00563F89"/>
    <w:rsid w:val="0056632F"/>
    <w:rsid w:val="00567AFD"/>
    <w:rsid w:val="005721CC"/>
    <w:rsid w:val="00574DEE"/>
    <w:rsid w:val="00576DF7"/>
    <w:rsid w:val="0058217B"/>
    <w:rsid w:val="005861D6"/>
    <w:rsid w:val="00586594"/>
    <w:rsid w:val="00587711"/>
    <w:rsid w:val="00587ADD"/>
    <w:rsid w:val="005932E5"/>
    <w:rsid w:val="005A1294"/>
    <w:rsid w:val="005A4284"/>
    <w:rsid w:val="005B03B7"/>
    <w:rsid w:val="005B0B5E"/>
    <w:rsid w:val="005B3D88"/>
    <w:rsid w:val="005C27CA"/>
    <w:rsid w:val="005C283A"/>
    <w:rsid w:val="005C7CED"/>
    <w:rsid w:val="005D0F52"/>
    <w:rsid w:val="005D1659"/>
    <w:rsid w:val="005D2B02"/>
    <w:rsid w:val="005D49C0"/>
    <w:rsid w:val="005D4D44"/>
    <w:rsid w:val="005D4EDA"/>
    <w:rsid w:val="005D50A1"/>
    <w:rsid w:val="005D67BD"/>
    <w:rsid w:val="005D68CC"/>
    <w:rsid w:val="005E2CEF"/>
    <w:rsid w:val="005E439A"/>
    <w:rsid w:val="005E678C"/>
    <w:rsid w:val="005E7656"/>
    <w:rsid w:val="005F22C8"/>
    <w:rsid w:val="005F6BB4"/>
    <w:rsid w:val="005F6DD7"/>
    <w:rsid w:val="005FBE56"/>
    <w:rsid w:val="0060115A"/>
    <w:rsid w:val="00606B73"/>
    <w:rsid w:val="00612AD9"/>
    <w:rsid w:val="00613304"/>
    <w:rsid w:val="0061690B"/>
    <w:rsid w:val="006171CD"/>
    <w:rsid w:val="00623BB3"/>
    <w:rsid w:val="00625DAC"/>
    <w:rsid w:val="00627357"/>
    <w:rsid w:val="00627B73"/>
    <w:rsid w:val="00627C81"/>
    <w:rsid w:val="00627F4D"/>
    <w:rsid w:val="00634D38"/>
    <w:rsid w:val="0063737C"/>
    <w:rsid w:val="0063CCB6"/>
    <w:rsid w:val="006410C6"/>
    <w:rsid w:val="006418A1"/>
    <w:rsid w:val="00642EB6"/>
    <w:rsid w:val="0064427B"/>
    <w:rsid w:val="006449CE"/>
    <w:rsid w:val="00645542"/>
    <w:rsid w:val="006525BF"/>
    <w:rsid w:val="00654325"/>
    <w:rsid w:val="00655215"/>
    <w:rsid w:val="00667F5A"/>
    <w:rsid w:val="00671049"/>
    <w:rsid w:val="006736B8"/>
    <w:rsid w:val="00676177"/>
    <w:rsid w:val="0067ABDC"/>
    <w:rsid w:val="0068009A"/>
    <w:rsid w:val="00680351"/>
    <w:rsid w:val="00684522"/>
    <w:rsid w:val="00685926"/>
    <w:rsid w:val="00686FE5"/>
    <w:rsid w:val="00687947"/>
    <w:rsid w:val="006919D9"/>
    <w:rsid w:val="006924D9"/>
    <w:rsid w:val="0069261F"/>
    <w:rsid w:val="00694B39"/>
    <w:rsid w:val="006A5805"/>
    <w:rsid w:val="006A6FB3"/>
    <w:rsid w:val="006B047C"/>
    <w:rsid w:val="006B069C"/>
    <w:rsid w:val="006B0E60"/>
    <w:rsid w:val="006B1381"/>
    <w:rsid w:val="006B7F04"/>
    <w:rsid w:val="006C03E3"/>
    <w:rsid w:val="006C0A71"/>
    <w:rsid w:val="006C158D"/>
    <w:rsid w:val="006C3DB0"/>
    <w:rsid w:val="006C5AD5"/>
    <w:rsid w:val="006D043D"/>
    <w:rsid w:val="006D0AE3"/>
    <w:rsid w:val="006D0D91"/>
    <w:rsid w:val="006D2372"/>
    <w:rsid w:val="006D274A"/>
    <w:rsid w:val="006D4C13"/>
    <w:rsid w:val="006D4F22"/>
    <w:rsid w:val="006D583C"/>
    <w:rsid w:val="006E0181"/>
    <w:rsid w:val="006F5B35"/>
    <w:rsid w:val="006F6261"/>
    <w:rsid w:val="006F73FE"/>
    <w:rsid w:val="006F7DC5"/>
    <w:rsid w:val="00700DBB"/>
    <w:rsid w:val="00702CE3"/>
    <w:rsid w:val="00707FBF"/>
    <w:rsid w:val="0071220E"/>
    <w:rsid w:val="007149BA"/>
    <w:rsid w:val="0071568F"/>
    <w:rsid w:val="00715CBB"/>
    <w:rsid w:val="007163A6"/>
    <w:rsid w:val="0071684C"/>
    <w:rsid w:val="007217A9"/>
    <w:rsid w:val="007235DB"/>
    <w:rsid w:val="00731D67"/>
    <w:rsid w:val="00732BE2"/>
    <w:rsid w:val="00733757"/>
    <w:rsid w:val="00742099"/>
    <w:rsid w:val="007434D3"/>
    <w:rsid w:val="00743E63"/>
    <w:rsid w:val="0075048E"/>
    <w:rsid w:val="007617EE"/>
    <w:rsid w:val="00762AE0"/>
    <w:rsid w:val="00763B59"/>
    <w:rsid w:val="007715B4"/>
    <w:rsid w:val="00772277"/>
    <w:rsid w:val="00772E85"/>
    <w:rsid w:val="0077592D"/>
    <w:rsid w:val="00775AF7"/>
    <w:rsid w:val="00777B4C"/>
    <w:rsid w:val="00777D87"/>
    <w:rsid w:val="00782273"/>
    <w:rsid w:val="00784B79"/>
    <w:rsid w:val="00790574"/>
    <w:rsid w:val="00791625"/>
    <w:rsid w:val="00791790"/>
    <w:rsid w:val="007943E9"/>
    <w:rsid w:val="00795E02"/>
    <w:rsid w:val="007A0DF6"/>
    <w:rsid w:val="007A2492"/>
    <w:rsid w:val="007A29BB"/>
    <w:rsid w:val="007A3DF4"/>
    <w:rsid w:val="007A505C"/>
    <w:rsid w:val="007A5C28"/>
    <w:rsid w:val="007A66BF"/>
    <w:rsid w:val="007A6DBA"/>
    <w:rsid w:val="007A7FAB"/>
    <w:rsid w:val="007B02E7"/>
    <w:rsid w:val="007B1EF7"/>
    <w:rsid w:val="007B314D"/>
    <w:rsid w:val="007B4798"/>
    <w:rsid w:val="007B4D40"/>
    <w:rsid w:val="007B5EE0"/>
    <w:rsid w:val="007B6E58"/>
    <w:rsid w:val="007C14F5"/>
    <w:rsid w:val="007C16D2"/>
    <w:rsid w:val="007C2E91"/>
    <w:rsid w:val="007D04F6"/>
    <w:rsid w:val="007D0CC4"/>
    <w:rsid w:val="007D2182"/>
    <w:rsid w:val="007D5EDF"/>
    <w:rsid w:val="007D67B2"/>
    <w:rsid w:val="007D6841"/>
    <w:rsid w:val="007D6DBF"/>
    <w:rsid w:val="007D7CAF"/>
    <w:rsid w:val="007E1CF5"/>
    <w:rsid w:val="007E61AC"/>
    <w:rsid w:val="007E6AF5"/>
    <w:rsid w:val="007F1EDD"/>
    <w:rsid w:val="007F22F9"/>
    <w:rsid w:val="007F45BB"/>
    <w:rsid w:val="007F5873"/>
    <w:rsid w:val="007F671D"/>
    <w:rsid w:val="007F75C0"/>
    <w:rsid w:val="007F79B0"/>
    <w:rsid w:val="007F7F06"/>
    <w:rsid w:val="0080499F"/>
    <w:rsid w:val="00804EB8"/>
    <w:rsid w:val="00806560"/>
    <w:rsid w:val="00810EEB"/>
    <w:rsid w:val="00814597"/>
    <w:rsid w:val="00815D60"/>
    <w:rsid w:val="00827343"/>
    <w:rsid w:val="0082798E"/>
    <w:rsid w:val="00827D5C"/>
    <w:rsid w:val="00830C6E"/>
    <w:rsid w:val="00832154"/>
    <w:rsid w:val="00837EA2"/>
    <w:rsid w:val="00840EA9"/>
    <w:rsid w:val="0084214E"/>
    <w:rsid w:val="0084345C"/>
    <w:rsid w:val="00844259"/>
    <w:rsid w:val="00846101"/>
    <w:rsid w:val="008465BC"/>
    <w:rsid w:val="0084D079"/>
    <w:rsid w:val="00852D51"/>
    <w:rsid w:val="00853D20"/>
    <w:rsid w:val="00854A27"/>
    <w:rsid w:val="008556AB"/>
    <w:rsid w:val="008556EF"/>
    <w:rsid w:val="00856C49"/>
    <w:rsid w:val="00865AC7"/>
    <w:rsid w:val="00866035"/>
    <w:rsid w:val="0086A7F6"/>
    <w:rsid w:val="0087155C"/>
    <w:rsid w:val="00874399"/>
    <w:rsid w:val="00877AB7"/>
    <w:rsid w:val="00880455"/>
    <w:rsid w:val="008817E2"/>
    <w:rsid w:val="00882571"/>
    <w:rsid w:val="00882680"/>
    <w:rsid w:val="00886A0A"/>
    <w:rsid w:val="008912BE"/>
    <w:rsid w:val="008951BC"/>
    <w:rsid w:val="00896870"/>
    <w:rsid w:val="00897D51"/>
    <w:rsid w:val="008A1E6E"/>
    <w:rsid w:val="008A446B"/>
    <w:rsid w:val="008A4AA1"/>
    <w:rsid w:val="008A7406"/>
    <w:rsid w:val="008B39B8"/>
    <w:rsid w:val="008B7C84"/>
    <w:rsid w:val="008C24EF"/>
    <w:rsid w:val="008C2FA7"/>
    <w:rsid w:val="008C4E1A"/>
    <w:rsid w:val="008C68F1"/>
    <w:rsid w:val="008C7715"/>
    <w:rsid w:val="008D04DE"/>
    <w:rsid w:val="008D1807"/>
    <w:rsid w:val="008D34BC"/>
    <w:rsid w:val="008D3B49"/>
    <w:rsid w:val="008D4C79"/>
    <w:rsid w:val="008D4D39"/>
    <w:rsid w:val="008D7761"/>
    <w:rsid w:val="008D7C34"/>
    <w:rsid w:val="008E04A4"/>
    <w:rsid w:val="008E44B8"/>
    <w:rsid w:val="008E45A2"/>
    <w:rsid w:val="008F1739"/>
    <w:rsid w:val="008F52F4"/>
    <w:rsid w:val="008F59A7"/>
    <w:rsid w:val="008F61CE"/>
    <w:rsid w:val="00901414"/>
    <w:rsid w:val="009021D8"/>
    <w:rsid w:val="009044B3"/>
    <w:rsid w:val="00904718"/>
    <w:rsid w:val="00904D90"/>
    <w:rsid w:val="00905856"/>
    <w:rsid w:val="009075F2"/>
    <w:rsid w:val="00917286"/>
    <w:rsid w:val="00920EF6"/>
    <w:rsid w:val="00922571"/>
    <w:rsid w:val="00925558"/>
    <w:rsid w:val="0092713F"/>
    <w:rsid w:val="00930DB4"/>
    <w:rsid w:val="00933581"/>
    <w:rsid w:val="00934218"/>
    <w:rsid w:val="009344ED"/>
    <w:rsid w:val="009349BB"/>
    <w:rsid w:val="009363A3"/>
    <w:rsid w:val="00942CE9"/>
    <w:rsid w:val="0094327D"/>
    <w:rsid w:val="00950D45"/>
    <w:rsid w:val="00950D6A"/>
    <w:rsid w:val="00952412"/>
    <w:rsid w:val="00953E6B"/>
    <w:rsid w:val="00954CC2"/>
    <w:rsid w:val="009647DE"/>
    <w:rsid w:val="00964D9F"/>
    <w:rsid w:val="00970DDC"/>
    <w:rsid w:val="009736EC"/>
    <w:rsid w:val="00973E2A"/>
    <w:rsid w:val="00976876"/>
    <w:rsid w:val="0097A3B9"/>
    <w:rsid w:val="0098155C"/>
    <w:rsid w:val="00983D7B"/>
    <w:rsid w:val="00985C3F"/>
    <w:rsid w:val="00990085"/>
    <w:rsid w:val="009953E0"/>
    <w:rsid w:val="009A10FD"/>
    <w:rsid w:val="009A3579"/>
    <w:rsid w:val="009A467F"/>
    <w:rsid w:val="009A6B4E"/>
    <w:rsid w:val="009A6C6B"/>
    <w:rsid w:val="009A7A38"/>
    <w:rsid w:val="009B6678"/>
    <w:rsid w:val="009C021B"/>
    <w:rsid w:val="009C0556"/>
    <w:rsid w:val="009C0BD6"/>
    <w:rsid w:val="009C47A6"/>
    <w:rsid w:val="009C558B"/>
    <w:rsid w:val="009C6286"/>
    <w:rsid w:val="009D15B8"/>
    <w:rsid w:val="009D1BB4"/>
    <w:rsid w:val="009D3A0F"/>
    <w:rsid w:val="009D4B7E"/>
    <w:rsid w:val="009D4DBC"/>
    <w:rsid w:val="009E11DC"/>
    <w:rsid w:val="009E19DE"/>
    <w:rsid w:val="009E7024"/>
    <w:rsid w:val="009F2796"/>
    <w:rsid w:val="009F3861"/>
    <w:rsid w:val="009F4D93"/>
    <w:rsid w:val="009F656C"/>
    <w:rsid w:val="009F77A5"/>
    <w:rsid w:val="00A0150B"/>
    <w:rsid w:val="00A01621"/>
    <w:rsid w:val="00A05765"/>
    <w:rsid w:val="00A05DCF"/>
    <w:rsid w:val="00A13797"/>
    <w:rsid w:val="00A26697"/>
    <w:rsid w:val="00A269E4"/>
    <w:rsid w:val="00A34CD9"/>
    <w:rsid w:val="00A3601F"/>
    <w:rsid w:val="00A37FCB"/>
    <w:rsid w:val="00A41B3D"/>
    <w:rsid w:val="00A4626A"/>
    <w:rsid w:val="00A478E5"/>
    <w:rsid w:val="00A579EC"/>
    <w:rsid w:val="00A63DF2"/>
    <w:rsid w:val="00A655CF"/>
    <w:rsid w:val="00A71ADC"/>
    <w:rsid w:val="00A72D9E"/>
    <w:rsid w:val="00A72FD7"/>
    <w:rsid w:val="00A767B5"/>
    <w:rsid w:val="00A813B0"/>
    <w:rsid w:val="00A83074"/>
    <w:rsid w:val="00A909CF"/>
    <w:rsid w:val="00A924D6"/>
    <w:rsid w:val="00A92604"/>
    <w:rsid w:val="00A92896"/>
    <w:rsid w:val="00A94A4B"/>
    <w:rsid w:val="00A94B89"/>
    <w:rsid w:val="00AA2FDE"/>
    <w:rsid w:val="00AB0700"/>
    <w:rsid w:val="00AB153B"/>
    <w:rsid w:val="00AB37DE"/>
    <w:rsid w:val="00AB4F1A"/>
    <w:rsid w:val="00AB543D"/>
    <w:rsid w:val="00AB658B"/>
    <w:rsid w:val="00AB787D"/>
    <w:rsid w:val="00AB7A75"/>
    <w:rsid w:val="00ACCB3F"/>
    <w:rsid w:val="00ACCF71"/>
    <w:rsid w:val="00AD04C9"/>
    <w:rsid w:val="00AD05B9"/>
    <w:rsid w:val="00AD3064"/>
    <w:rsid w:val="00AD5417"/>
    <w:rsid w:val="00AE0AA3"/>
    <w:rsid w:val="00AE33F9"/>
    <w:rsid w:val="00AE390C"/>
    <w:rsid w:val="00AE3C1B"/>
    <w:rsid w:val="00AE3C7E"/>
    <w:rsid w:val="00AE479A"/>
    <w:rsid w:val="00AF5BA8"/>
    <w:rsid w:val="00AF714E"/>
    <w:rsid w:val="00AF7831"/>
    <w:rsid w:val="00AF7EF3"/>
    <w:rsid w:val="00B066EE"/>
    <w:rsid w:val="00B10910"/>
    <w:rsid w:val="00B10C0A"/>
    <w:rsid w:val="00B12303"/>
    <w:rsid w:val="00B15989"/>
    <w:rsid w:val="00B16B92"/>
    <w:rsid w:val="00B17D9E"/>
    <w:rsid w:val="00B266D7"/>
    <w:rsid w:val="00B26E4E"/>
    <w:rsid w:val="00B31199"/>
    <w:rsid w:val="00B313D7"/>
    <w:rsid w:val="00B3160E"/>
    <w:rsid w:val="00B34EF1"/>
    <w:rsid w:val="00B36EB9"/>
    <w:rsid w:val="00B37CB0"/>
    <w:rsid w:val="00B41959"/>
    <w:rsid w:val="00B41AFC"/>
    <w:rsid w:val="00B424AB"/>
    <w:rsid w:val="00B43062"/>
    <w:rsid w:val="00B45BD5"/>
    <w:rsid w:val="00B46CED"/>
    <w:rsid w:val="00B52FFC"/>
    <w:rsid w:val="00B556AE"/>
    <w:rsid w:val="00B71F7B"/>
    <w:rsid w:val="00B7227E"/>
    <w:rsid w:val="00B73608"/>
    <w:rsid w:val="00B73D71"/>
    <w:rsid w:val="00B74CF9"/>
    <w:rsid w:val="00B75C44"/>
    <w:rsid w:val="00B77225"/>
    <w:rsid w:val="00B77CED"/>
    <w:rsid w:val="00B8141B"/>
    <w:rsid w:val="00B8312C"/>
    <w:rsid w:val="00B83177"/>
    <w:rsid w:val="00B83A02"/>
    <w:rsid w:val="00B8495D"/>
    <w:rsid w:val="00B85217"/>
    <w:rsid w:val="00B91884"/>
    <w:rsid w:val="00B91C41"/>
    <w:rsid w:val="00B967AB"/>
    <w:rsid w:val="00BA02F2"/>
    <w:rsid w:val="00BA0496"/>
    <w:rsid w:val="00BA34BC"/>
    <w:rsid w:val="00BA4F5F"/>
    <w:rsid w:val="00BA5763"/>
    <w:rsid w:val="00BA7CFF"/>
    <w:rsid w:val="00BB326B"/>
    <w:rsid w:val="00BC18CA"/>
    <w:rsid w:val="00BC2A43"/>
    <w:rsid w:val="00BC2C8D"/>
    <w:rsid w:val="00BCE194"/>
    <w:rsid w:val="00BD4151"/>
    <w:rsid w:val="00BD732D"/>
    <w:rsid w:val="00BD7397"/>
    <w:rsid w:val="00BE184D"/>
    <w:rsid w:val="00BE2EF0"/>
    <w:rsid w:val="00BE6106"/>
    <w:rsid w:val="00BF521A"/>
    <w:rsid w:val="00BF6ABB"/>
    <w:rsid w:val="00BF7B6F"/>
    <w:rsid w:val="00C00D4E"/>
    <w:rsid w:val="00C0284D"/>
    <w:rsid w:val="00C02FEF"/>
    <w:rsid w:val="00C03D6D"/>
    <w:rsid w:val="00C11536"/>
    <w:rsid w:val="00C17D62"/>
    <w:rsid w:val="00C2143F"/>
    <w:rsid w:val="00C23867"/>
    <w:rsid w:val="00C24266"/>
    <w:rsid w:val="00C251D7"/>
    <w:rsid w:val="00C27365"/>
    <w:rsid w:val="00C28176"/>
    <w:rsid w:val="00C3166E"/>
    <w:rsid w:val="00C31A20"/>
    <w:rsid w:val="00C33973"/>
    <w:rsid w:val="00C356B5"/>
    <w:rsid w:val="00C4092C"/>
    <w:rsid w:val="00C42B7D"/>
    <w:rsid w:val="00C43E40"/>
    <w:rsid w:val="00C443B1"/>
    <w:rsid w:val="00C45EA6"/>
    <w:rsid w:val="00C46457"/>
    <w:rsid w:val="00C4D23B"/>
    <w:rsid w:val="00C51126"/>
    <w:rsid w:val="00C61526"/>
    <w:rsid w:val="00C628A0"/>
    <w:rsid w:val="00C62E36"/>
    <w:rsid w:val="00C62F19"/>
    <w:rsid w:val="00C65923"/>
    <w:rsid w:val="00C714B0"/>
    <w:rsid w:val="00C72691"/>
    <w:rsid w:val="00C7342A"/>
    <w:rsid w:val="00C735AF"/>
    <w:rsid w:val="00C76D15"/>
    <w:rsid w:val="00C770D4"/>
    <w:rsid w:val="00C801D5"/>
    <w:rsid w:val="00C85BB5"/>
    <w:rsid w:val="00C93738"/>
    <w:rsid w:val="00C93DAB"/>
    <w:rsid w:val="00C95079"/>
    <w:rsid w:val="00C9667C"/>
    <w:rsid w:val="00CA35B8"/>
    <w:rsid w:val="00CA7B89"/>
    <w:rsid w:val="00CB0039"/>
    <w:rsid w:val="00CB23EB"/>
    <w:rsid w:val="00CB3C26"/>
    <w:rsid w:val="00CB48CF"/>
    <w:rsid w:val="00CB5A4C"/>
    <w:rsid w:val="00CC2BD2"/>
    <w:rsid w:val="00CC4B00"/>
    <w:rsid w:val="00CC5514"/>
    <w:rsid w:val="00CC704C"/>
    <w:rsid w:val="00CD3929"/>
    <w:rsid w:val="00CD5C4F"/>
    <w:rsid w:val="00CD69E8"/>
    <w:rsid w:val="00CD76DF"/>
    <w:rsid w:val="00CD7CDE"/>
    <w:rsid w:val="00CE3A9C"/>
    <w:rsid w:val="00CF0B65"/>
    <w:rsid w:val="00CF62CB"/>
    <w:rsid w:val="00D01F30"/>
    <w:rsid w:val="00D03CF2"/>
    <w:rsid w:val="00D04EEB"/>
    <w:rsid w:val="00D12BF8"/>
    <w:rsid w:val="00D12DCC"/>
    <w:rsid w:val="00D14CA5"/>
    <w:rsid w:val="00D15776"/>
    <w:rsid w:val="00D15807"/>
    <w:rsid w:val="00D15A39"/>
    <w:rsid w:val="00D2063E"/>
    <w:rsid w:val="00D213EA"/>
    <w:rsid w:val="00D223B9"/>
    <w:rsid w:val="00D27576"/>
    <w:rsid w:val="00D3173E"/>
    <w:rsid w:val="00D35B9E"/>
    <w:rsid w:val="00D3727A"/>
    <w:rsid w:val="00D4292B"/>
    <w:rsid w:val="00D43121"/>
    <w:rsid w:val="00D45936"/>
    <w:rsid w:val="00D45E95"/>
    <w:rsid w:val="00D50B58"/>
    <w:rsid w:val="00D5132C"/>
    <w:rsid w:val="00D57CC6"/>
    <w:rsid w:val="00D61AAB"/>
    <w:rsid w:val="00D61D76"/>
    <w:rsid w:val="00D629BA"/>
    <w:rsid w:val="00D63605"/>
    <w:rsid w:val="00D678B9"/>
    <w:rsid w:val="00D67A7F"/>
    <w:rsid w:val="00D731E4"/>
    <w:rsid w:val="00D73D65"/>
    <w:rsid w:val="00D75138"/>
    <w:rsid w:val="00D75C44"/>
    <w:rsid w:val="00D7643D"/>
    <w:rsid w:val="00D84931"/>
    <w:rsid w:val="00D85AD3"/>
    <w:rsid w:val="00D873C6"/>
    <w:rsid w:val="00D93E40"/>
    <w:rsid w:val="00D9559F"/>
    <w:rsid w:val="00D95F91"/>
    <w:rsid w:val="00DA1B23"/>
    <w:rsid w:val="00DA31C8"/>
    <w:rsid w:val="00DA35CC"/>
    <w:rsid w:val="00DA439E"/>
    <w:rsid w:val="00DA4B00"/>
    <w:rsid w:val="00DAF6BE"/>
    <w:rsid w:val="00DB703E"/>
    <w:rsid w:val="00DC356B"/>
    <w:rsid w:val="00DC4903"/>
    <w:rsid w:val="00DD572A"/>
    <w:rsid w:val="00DE1E94"/>
    <w:rsid w:val="00DE69F9"/>
    <w:rsid w:val="00DF081D"/>
    <w:rsid w:val="00DF0DE4"/>
    <w:rsid w:val="00DF328A"/>
    <w:rsid w:val="00DF59BD"/>
    <w:rsid w:val="00E02458"/>
    <w:rsid w:val="00E03109"/>
    <w:rsid w:val="00E06E89"/>
    <w:rsid w:val="00E073C1"/>
    <w:rsid w:val="00E07B55"/>
    <w:rsid w:val="00E11294"/>
    <w:rsid w:val="00E12E91"/>
    <w:rsid w:val="00E16749"/>
    <w:rsid w:val="00E176F9"/>
    <w:rsid w:val="00E209CA"/>
    <w:rsid w:val="00E26836"/>
    <w:rsid w:val="00E32DBF"/>
    <w:rsid w:val="00E339D5"/>
    <w:rsid w:val="00E33B96"/>
    <w:rsid w:val="00E401B9"/>
    <w:rsid w:val="00E40398"/>
    <w:rsid w:val="00E40527"/>
    <w:rsid w:val="00E4182B"/>
    <w:rsid w:val="00E43905"/>
    <w:rsid w:val="00E43CA1"/>
    <w:rsid w:val="00E46D50"/>
    <w:rsid w:val="00E47587"/>
    <w:rsid w:val="00E50887"/>
    <w:rsid w:val="00E527D8"/>
    <w:rsid w:val="00E60F06"/>
    <w:rsid w:val="00E62716"/>
    <w:rsid w:val="00E65022"/>
    <w:rsid w:val="00E668D3"/>
    <w:rsid w:val="00E67C6C"/>
    <w:rsid w:val="00E67CE6"/>
    <w:rsid w:val="00E71156"/>
    <w:rsid w:val="00E77259"/>
    <w:rsid w:val="00E81917"/>
    <w:rsid w:val="00E92ABD"/>
    <w:rsid w:val="00E94BDC"/>
    <w:rsid w:val="00E95B97"/>
    <w:rsid w:val="00E95D8D"/>
    <w:rsid w:val="00E96CEE"/>
    <w:rsid w:val="00E9AD40"/>
    <w:rsid w:val="00EB709A"/>
    <w:rsid w:val="00EB765E"/>
    <w:rsid w:val="00EC0280"/>
    <w:rsid w:val="00EC1112"/>
    <w:rsid w:val="00EC2A56"/>
    <w:rsid w:val="00EC5177"/>
    <w:rsid w:val="00EC53FF"/>
    <w:rsid w:val="00ED5B17"/>
    <w:rsid w:val="00ED6A02"/>
    <w:rsid w:val="00ED7C55"/>
    <w:rsid w:val="00EE286D"/>
    <w:rsid w:val="00EE3105"/>
    <w:rsid w:val="00EE7504"/>
    <w:rsid w:val="00EF2254"/>
    <w:rsid w:val="00F00902"/>
    <w:rsid w:val="00F04043"/>
    <w:rsid w:val="00F06B41"/>
    <w:rsid w:val="00F118B4"/>
    <w:rsid w:val="00F11F52"/>
    <w:rsid w:val="00F14A91"/>
    <w:rsid w:val="00F14C3A"/>
    <w:rsid w:val="00F230C7"/>
    <w:rsid w:val="00F25B29"/>
    <w:rsid w:val="00F349DC"/>
    <w:rsid w:val="00F35F90"/>
    <w:rsid w:val="00F373F1"/>
    <w:rsid w:val="00F4261F"/>
    <w:rsid w:val="00F4465E"/>
    <w:rsid w:val="00F44AD2"/>
    <w:rsid w:val="00F5092A"/>
    <w:rsid w:val="00F51F53"/>
    <w:rsid w:val="00F55432"/>
    <w:rsid w:val="00F56975"/>
    <w:rsid w:val="00F60589"/>
    <w:rsid w:val="00F60C48"/>
    <w:rsid w:val="00F62505"/>
    <w:rsid w:val="00F62701"/>
    <w:rsid w:val="00F62A34"/>
    <w:rsid w:val="00F65259"/>
    <w:rsid w:val="00F662C1"/>
    <w:rsid w:val="00F67AE6"/>
    <w:rsid w:val="00F6C550"/>
    <w:rsid w:val="00F704CB"/>
    <w:rsid w:val="00F714BC"/>
    <w:rsid w:val="00F71F84"/>
    <w:rsid w:val="00F75D06"/>
    <w:rsid w:val="00F77E5E"/>
    <w:rsid w:val="00F911BA"/>
    <w:rsid w:val="00F91EF8"/>
    <w:rsid w:val="00F9219D"/>
    <w:rsid w:val="00F940F6"/>
    <w:rsid w:val="00F9764D"/>
    <w:rsid w:val="00FA134F"/>
    <w:rsid w:val="00FA2969"/>
    <w:rsid w:val="00FA6B2E"/>
    <w:rsid w:val="00FB009C"/>
    <w:rsid w:val="00FB3A4B"/>
    <w:rsid w:val="00FB7ADE"/>
    <w:rsid w:val="00FC12EA"/>
    <w:rsid w:val="00FC14D3"/>
    <w:rsid w:val="00FC230B"/>
    <w:rsid w:val="00FC2862"/>
    <w:rsid w:val="00FC370B"/>
    <w:rsid w:val="00FC6A6D"/>
    <w:rsid w:val="00FC7B3B"/>
    <w:rsid w:val="00FD2F04"/>
    <w:rsid w:val="00FD3ECE"/>
    <w:rsid w:val="00FD7E6B"/>
    <w:rsid w:val="00FE4432"/>
    <w:rsid w:val="00FE46B6"/>
    <w:rsid w:val="00FE5969"/>
    <w:rsid w:val="00FE5FC0"/>
    <w:rsid w:val="00FF47B4"/>
    <w:rsid w:val="00FF5ACF"/>
    <w:rsid w:val="00FF724B"/>
    <w:rsid w:val="00FF7358"/>
    <w:rsid w:val="010F46C5"/>
    <w:rsid w:val="0110AC1F"/>
    <w:rsid w:val="011976E3"/>
    <w:rsid w:val="011DD0C7"/>
    <w:rsid w:val="01223215"/>
    <w:rsid w:val="012B3C41"/>
    <w:rsid w:val="012BF3F6"/>
    <w:rsid w:val="012C6A11"/>
    <w:rsid w:val="01391FC0"/>
    <w:rsid w:val="013BD508"/>
    <w:rsid w:val="0140BCB1"/>
    <w:rsid w:val="0141BD11"/>
    <w:rsid w:val="0146A181"/>
    <w:rsid w:val="0153EE69"/>
    <w:rsid w:val="01578262"/>
    <w:rsid w:val="015930A6"/>
    <w:rsid w:val="016817B1"/>
    <w:rsid w:val="0189A0D4"/>
    <w:rsid w:val="01A1186E"/>
    <w:rsid w:val="01AA6DA8"/>
    <w:rsid w:val="01ADB9F9"/>
    <w:rsid w:val="01B63364"/>
    <w:rsid w:val="01C3FC7E"/>
    <w:rsid w:val="01C6E299"/>
    <w:rsid w:val="01C6F5C4"/>
    <w:rsid w:val="01CC1D4A"/>
    <w:rsid w:val="01D327A0"/>
    <w:rsid w:val="01D6B6CD"/>
    <w:rsid w:val="01F4F990"/>
    <w:rsid w:val="01F8A0D5"/>
    <w:rsid w:val="01FFCF47"/>
    <w:rsid w:val="02038580"/>
    <w:rsid w:val="0203C18C"/>
    <w:rsid w:val="0225E2B8"/>
    <w:rsid w:val="022E09AC"/>
    <w:rsid w:val="024F95B1"/>
    <w:rsid w:val="02572C6D"/>
    <w:rsid w:val="025B9D24"/>
    <w:rsid w:val="025C0050"/>
    <w:rsid w:val="02753AB0"/>
    <w:rsid w:val="027B1D33"/>
    <w:rsid w:val="0286E148"/>
    <w:rsid w:val="0295336C"/>
    <w:rsid w:val="02985868"/>
    <w:rsid w:val="029F7AAA"/>
    <w:rsid w:val="02A7F784"/>
    <w:rsid w:val="02B22D81"/>
    <w:rsid w:val="02B5171F"/>
    <w:rsid w:val="02C6CA6A"/>
    <w:rsid w:val="02C8F100"/>
    <w:rsid w:val="02E8D74E"/>
    <w:rsid w:val="02E941AC"/>
    <w:rsid w:val="02EF4369"/>
    <w:rsid w:val="02FB9FF7"/>
    <w:rsid w:val="02FE9AD1"/>
    <w:rsid w:val="03114B61"/>
    <w:rsid w:val="031CED8E"/>
    <w:rsid w:val="03222810"/>
    <w:rsid w:val="033AB06B"/>
    <w:rsid w:val="033DB52E"/>
    <w:rsid w:val="0346C386"/>
    <w:rsid w:val="03498A5A"/>
    <w:rsid w:val="034B3441"/>
    <w:rsid w:val="034C3147"/>
    <w:rsid w:val="035177E0"/>
    <w:rsid w:val="0354CA81"/>
    <w:rsid w:val="036E5458"/>
    <w:rsid w:val="036E705D"/>
    <w:rsid w:val="037E532E"/>
    <w:rsid w:val="0386A82C"/>
    <w:rsid w:val="038FE1AC"/>
    <w:rsid w:val="03A21127"/>
    <w:rsid w:val="03A851BB"/>
    <w:rsid w:val="03B0005D"/>
    <w:rsid w:val="03D14C51"/>
    <w:rsid w:val="03D3F0FD"/>
    <w:rsid w:val="03EC949A"/>
    <w:rsid w:val="03F1873A"/>
    <w:rsid w:val="040E1F57"/>
    <w:rsid w:val="04177497"/>
    <w:rsid w:val="04194514"/>
    <w:rsid w:val="041DC1DA"/>
    <w:rsid w:val="042F2E11"/>
    <w:rsid w:val="04360A8E"/>
    <w:rsid w:val="0436A320"/>
    <w:rsid w:val="043BDC3B"/>
    <w:rsid w:val="043CE67B"/>
    <w:rsid w:val="043D6D84"/>
    <w:rsid w:val="04426221"/>
    <w:rsid w:val="044AC940"/>
    <w:rsid w:val="0450EC99"/>
    <w:rsid w:val="04570EC8"/>
    <w:rsid w:val="04573AC8"/>
    <w:rsid w:val="046135DE"/>
    <w:rsid w:val="047469E5"/>
    <w:rsid w:val="047EC814"/>
    <w:rsid w:val="0483AC58"/>
    <w:rsid w:val="048422F9"/>
    <w:rsid w:val="049ACB04"/>
    <w:rsid w:val="04A5338A"/>
    <w:rsid w:val="04C8C47E"/>
    <w:rsid w:val="04CA12E2"/>
    <w:rsid w:val="04CFF9D3"/>
    <w:rsid w:val="04DC66B2"/>
    <w:rsid w:val="04DF3303"/>
    <w:rsid w:val="04EAE592"/>
    <w:rsid w:val="04EC7998"/>
    <w:rsid w:val="04EE5530"/>
    <w:rsid w:val="04F94D81"/>
    <w:rsid w:val="04FD0051"/>
    <w:rsid w:val="04FFE55A"/>
    <w:rsid w:val="051AE5D2"/>
    <w:rsid w:val="051D713A"/>
    <w:rsid w:val="05290E7D"/>
    <w:rsid w:val="053411E3"/>
    <w:rsid w:val="053C8C31"/>
    <w:rsid w:val="053DCFBD"/>
    <w:rsid w:val="0555CA8E"/>
    <w:rsid w:val="0561B5CD"/>
    <w:rsid w:val="05624E5C"/>
    <w:rsid w:val="0564BC99"/>
    <w:rsid w:val="058092C8"/>
    <w:rsid w:val="05838A40"/>
    <w:rsid w:val="0587A515"/>
    <w:rsid w:val="0587FB06"/>
    <w:rsid w:val="058B2CCC"/>
    <w:rsid w:val="058CB8F3"/>
    <w:rsid w:val="05A267F1"/>
    <w:rsid w:val="05C6DDC6"/>
    <w:rsid w:val="05C7CB10"/>
    <w:rsid w:val="05D3EEC9"/>
    <w:rsid w:val="05D45ECC"/>
    <w:rsid w:val="05D938BC"/>
    <w:rsid w:val="05E2A8C1"/>
    <w:rsid w:val="05F2DF29"/>
    <w:rsid w:val="05F345BB"/>
    <w:rsid w:val="05F78CB5"/>
    <w:rsid w:val="06080577"/>
    <w:rsid w:val="0612143C"/>
    <w:rsid w:val="061630B8"/>
    <w:rsid w:val="0627C2EC"/>
    <w:rsid w:val="062EFDCC"/>
    <w:rsid w:val="062FA3EB"/>
    <w:rsid w:val="0637E9A2"/>
    <w:rsid w:val="06456C4E"/>
    <w:rsid w:val="066493A4"/>
    <w:rsid w:val="066D2329"/>
    <w:rsid w:val="066EB722"/>
    <w:rsid w:val="067205F2"/>
    <w:rsid w:val="06787564"/>
    <w:rsid w:val="068114F1"/>
    <w:rsid w:val="06820079"/>
    <w:rsid w:val="0684902F"/>
    <w:rsid w:val="068802B8"/>
    <w:rsid w:val="06933FB9"/>
    <w:rsid w:val="0698D0B2"/>
    <w:rsid w:val="06990597"/>
    <w:rsid w:val="069CC998"/>
    <w:rsid w:val="069F8F8E"/>
    <w:rsid w:val="06D3BB3C"/>
    <w:rsid w:val="06DEEA8B"/>
    <w:rsid w:val="06E205BF"/>
    <w:rsid w:val="06E3D584"/>
    <w:rsid w:val="06E47F4A"/>
    <w:rsid w:val="06EAF7F7"/>
    <w:rsid w:val="06F737CF"/>
    <w:rsid w:val="06FFD70C"/>
    <w:rsid w:val="070BB869"/>
    <w:rsid w:val="071B2631"/>
    <w:rsid w:val="07207276"/>
    <w:rsid w:val="0720CB02"/>
    <w:rsid w:val="072306D4"/>
    <w:rsid w:val="072A1376"/>
    <w:rsid w:val="07347C03"/>
    <w:rsid w:val="0735B343"/>
    <w:rsid w:val="073AFED0"/>
    <w:rsid w:val="073C4339"/>
    <w:rsid w:val="073CF87F"/>
    <w:rsid w:val="074FC6AA"/>
    <w:rsid w:val="076561F4"/>
    <w:rsid w:val="076DBFF7"/>
    <w:rsid w:val="078AC705"/>
    <w:rsid w:val="078D124B"/>
    <w:rsid w:val="07952FD5"/>
    <w:rsid w:val="07A1F20C"/>
    <w:rsid w:val="07A35100"/>
    <w:rsid w:val="07B18DF0"/>
    <w:rsid w:val="07D42FD6"/>
    <w:rsid w:val="07E5FED1"/>
    <w:rsid w:val="07E9C36C"/>
    <w:rsid w:val="07F169E1"/>
    <w:rsid w:val="07F9B673"/>
    <w:rsid w:val="07FA98C1"/>
    <w:rsid w:val="07FDD52C"/>
    <w:rsid w:val="08115818"/>
    <w:rsid w:val="08123A34"/>
    <w:rsid w:val="0813A299"/>
    <w:rsid w:val="081C6F98"/>
    <w:rsid w:val="081E560C"/>
    <w:rsid w:val="082089F3"/>
    <w:rsid w:val="082C8F4C"/>
    <w:rsid w:val="08432F59"/>
    <w:rsid w:val="084DA99D"/>
    <w:rsid w:val="08622E49"/>
    <w:rsid w:val="0864D3B4"/>
    <w:rsid w:val="08696F1A"/>
    <w:rsid w:val="0873807B"/>
    <w:rsid w:val="0873EFFF"/>
    <w:rsid w:val="087E1BAC"/>
    <w:rsid w:val="08819D56"/>
    <w:rsid w:val="0884779A"/>
    <w:rsid w:val="0889025F"/>
    <w:rsid w:val="088AC51F"/>
    <w:rsid w:val="088B8803"/>
    <w:rsid w:val="088C4E41"/>
    <w:rsid w:val="089525AA"/>
    <w:rsid w:val="089B08C3"/>
    <w:rsid w:val="089C35E9"/>
    <w:rsid w:val="08B5659D"/>
    <w:rsid w:val="08B69578"/>
    <w:rsid w:val="08BF167C"/>
    <w:rsid w:val="08C42D46"/>
    <w:rsid w:val="08D9B68D"/>
    <w:rsid w:val="08E04856"/>
    <w:rsid w:val="08E06E4E"/>
    <w:rsid w:val="08E8142B"/>
    <w:rsid w:val="08EAAFAE"/>
    <w:rsid w:val="08F166BA"/>
    <w:rsid w:val="08F79613"/>
    <w:rsid w:val="08F8AFA1"/>
    <w:rsid w:val="08FD9497"/>
    <w:rsid w:val="0909909B"/>
    <w:rsid w:val="09129DCE"/>
    <w:rsid w:val="091D14AD"/>
    <w:rsid w:val="09235F4C"/>
    <w:rsid w:val="092D1901"/>
    <w:rsid w:val="092F7290"/>
    <w:rsid w:val="0931E47D"/>
    <w:rsid w:val="0933A29E"/>
    <w:rsid w:val="0937892B"/>
    <w:rsid w:val="097216C1"/>
    <w:rsid w:val="0974C8C1"/>
    <w:rsid w:val="09884598"/>
    <w:rsid w:val="09A78AE8"/>
    <w:rsid w:val="09B02026"/>
    <w:rsid w:val="09B091BA"/>
    <w:rsid w:val="09B93625"/>
    <w:rsid w:val="09BCD84A"/>
    <w:rsid w:val="09C11052"/>
    <w:rsid w:val="09C1D2F2"/>
    <w:rsid w:val="09CD8315"/>
    <w:rsid w:val="09D34E34"/>
    <w:rsid w:val="09D6A2D0"/>
    <w:rsid w:val="09D87AB8"/>
    <w:rsid w:val="09DC5DAB"/>
    <w:rsid w:val="09E2FF9B"/>
    <w:rsid w:val="09EC7485"/>
    <w:rsid w:val="09ED28E3"/>
    <w:rsid w:val="09F0F909"/>
    <w:rsid w:val="09F565C5"/>
    <w:rsid w:val="0A0519FF"/>
    <w:rsid w:val="0A1137E4"/>
    <w:rsid w:val="0A45D3B7"/>
    <w:rsid w:val="0A4DE9D8"/>
    <w:rsid w:val="0A5422E8"/>
    <w:rsid w:val="0A5AA796"/>
    <w:rsid w:val="0A5B30C3"/>
    <w:rsid w:val="0A651B2D"/>
    <w:rsid w:val="0A714C9C"/>
    <w:rsid w:val="0A768459"/>
    <w:rsid w:val="0A79FAA2"/>
    <w:rsid w:val="0A834FD1"/>
    <w:rsid w:val="0A8425A0"/>
    <w:rsid w:val="0A9662F7"/>
    <w:rsid w:val="0AAFF5D9"/>
    <w:rsid w:val="0AB5ADBF"/>
    <w:rsid w:val="0AB7EA4A"/>
    <w:rsid w:val="0ABB7C5A"/>
    <w:rsid w:val="0ADD00E4"/>
    <w:rsid w:val="0AE036FD"/>
    <w:rsid w:val="0AF071DE"/>
    <w:rsid w:val="0AF6B351"/>
    <w:rsid w:val="0B06711C"/>
    <w:rsid w:val="0B094715"/>
    <w:rsid w:val="0B097529"/>
    <w:rsid w:val="0B0B839F"/>
    <w:rsid w:val="0B1652EA"/>
    <w:rsid w:val="0B18A343"/>
    <w:rsid w:val="0B1CF4C6"/>
    <w:rsid w:val="0B271878"/>
    <w:rsid w:val="0B2A03D1"/>
    <w:rsid w:val="0B2D3720"/>
    <w:rsid w:val="0B39BBAE"/>
    <w:rsid w:val="0B3A7EF6"/>
    <w:rsid w:val="0B4B435B"/>
    <w:rsid w:val="0B557DDF"/>
    <w:rsid w:val="0B5C8F15"/>
    <w:rsid w:val="0B624B78"/>
    <w:rsid w:val="0B77CD57"/>
    <w:rsid w:val="0B8CB042"/>
    <w:rsid w:val="0B9E72BC"/>
    <w:rsid w:val="0BA67F5D"/>
    <w:rsid w:val="0BB74910"/>
    <w:rsid w:val="0BBCEA7C"/>
    <w:rsid w:val="0BCA5283"/>
    <w:rsid w:val="0BD37D86"/>
    <w:rsid w:val="0BD620AF"/>
    <w:rsid w:val="0BD8FB40"/>
    <w:rsid w:val="0BDB191E"/>
    <w:rsid w:val="0BE1246B"/>
    <w:rsid w:val="0BE3A25C"/>
    <w:rsid w:val="0BE4245B"/>
    <w:rsid w:val="0BEBD90D"/>
    <w:rsid w:val="0BF5CB4F"/>
    <w:rsid w:val="0BF76B6C"/>
    <w:rsid w:val="0C04B241"/>
    <w:rsid w:val="0C1F727C"/>
    <w:rsid w:val="0C29AD10"/>
    <w:rsid w:val="0C2D286C"/>
    <w:rsid w:val="0C4A279C"/>
    <w:rsid w:val="0C4C65D9"/>
    <w:rsid w:val="0C500AEF"/>
    <w:rsid w:val="0C53D6F5"/>
    <w:rsid w:val="0C547A9D"/>
    <w:rsid w:val="0C58F02D"/>
    <w:rsid w:val="0C5B1C31"/>
    <w:rsid w:val="0C5FE4F5"/>
    <w:rsid w:val="0C66599F"/>
    <w:rsid w:val="0C67B843"/>
    <w:rsid w:val="0C857D04"/>
    <w:rsid w:val="0C8E5591"/>
    <w:rsid w:val="0CA0F766"/>
    <w:rsid w:val="0CA9EE43"/>
    <w:rsid w:val="0CAA47BC"/>
    <w:rsid w:val="0CABF91A"/>
    <w:rsid w:val="0CAF2047"/>
    <w:rsid w:val="0CBBA9D1"/>
    <w:rsid w:val="0CC02426"/>
    <w:rsid w:val="0CC58073"/>
    <w:rsid w:val="0CDB6B0B"/>
    <w:rsid w:val="0CE1C3BB"/>
    <w:rsid w:val="0CE39672"/>
    <w:rsid w:val="0CE94566"/>
    <w:rsid w:val="0CEA1E39"/>
    <w:rsid w:val="0CF30BD6"/>
    <w:rsid w:val="0CF3AE59"/>
    <w:rsid w:val="0CF404D7"/>
    <w:rsid w:val="0CFCE852"/>
    <w:rsid w:val="0CFE6B19"/>
    <w:rsid w:val="0D044EBE"/>
    <w:rsid w:val="0D07E7AF"/>
    <w:rsid w:val="0D2591D4"/>
    <w:rsid w:val="0D282C9A"/>
    <w:rsid w:val="0D3D3D8E"/>
    <w:rsid w:val="0D40BD0F"/>
    <w:rsid w:val="0D4A7724"/>
    <w:rsid w:val="0D68CBA6"/>
    <w:rsid w:val="0D69DD1F"/>
    <w:rsid w:val="0D6F4E4B"/>
    <w:rsid w:val="0D7351EE"/>
    <w:rsid w:val="0D842D72"/>
    <w:rsid w:val="0D8880E0"/>
    <w:rsid w:val="0D924858"/>
    <w:rsid w:val="0D94DCCA"/>
    <w:rsid w:val="0D971B36"/>
    <w:rsid w:val="0DA9FDDA"/>
    <w:rsid w:val="0DBB1B19"/>
    <w:rsid w:val="0DC0781C"/>
    <w:rsid w:val="0DE9F205"/>
    <w:rsid w:val="0DF19ECB"/>
    <w:rsid w:val="0DF28D02"/>
    <w:rsid w:val="0DFFEFCA"/>
    <w:rsid w:val="0E069962"/>
    <w:rsid w:val="0E14C798"/>
    <w:rsid w:val="0E1B08DA"/>
    <w:rsid w:val="0E2489F2"/>
    <w:rsid w:val="0E2CF2B3"/>
    <w:rsid w:val="0E31DA2C"/>
    <w:rsid w:val="0E31DEA8"/>
    <w:rsid w:val="0E340A9C"/>
    <w:rsid w:val="0E4D52FA"/>
    <w:rsid w:val="0E5981A0"/>
    <w:rsid w:val="0E6829A3"/>
    <w:rsid w:val="0E6991E1"/>
    <w:rsid w:val="0E6FB2BB"/>
    <w:rsid w:val="0E76AD84"/>
    <w:rsid w:val="0E799185"/>
    <w:rsid w:val="0E87595B"/>
    <w:rsid w:val="0E8E951A"/>
    <w:rsid w:val="0E98323A"/>
    <w:rsid w:val="0E9DD91A"/>
    <w:rsid w:val="0EAA13F3"/>
    <w:rsid w:val="0EAD3313"/>
    <w:rsid w:val="0EAF8874"/>
    <w:rsid w:val="0EB111DE"/>
    <w:rsid w:val="0EB41416"/>
    <w:rsid w:val="0EB44387"/>
    <w:rsid w:val="0EBE1195"/>
    <w:rsid w:val="0EBE4BA7"/>
    <w:rsid w:val="0EC0C8D0"/>
    <w:rsid w:val="0EC6B63D"/>
    <w:rsid w:val="0ED64623"/>
    <w:rsid w:val="0EE64785"/>
    <w:rsid w:val="0EFBF512"/>
    <w:rsid w:val="0F0BC5FB"/>
    <w:rsid w:val="0F15E3D1"/>
    <w:rsid w:val="0F3CF63D"/>
    <w:rsid w:val="0F3E6304"/>
    <w:rsid w:val="0F4418DF"/>
    <w:rsid w:val="0F5238F2"/>
    <w:rsid w:val="0F59D654"/>
    <w:rsid w:val="0F5BA4AA"/>
    <w:rsid w:val="0F614DD2"/>
    <w:rsid w:val="0F61C642"/>
    <w:rsid w:val="0F6218B5"/>
    <w:rsid w:val="0F65F2A0"/>
    <w:rsid w:val="0F66D797"/>
    <w:rsid w:val="0F684938"/>
    <w:rsid w:val="0F690888"/>
    <w:rsid w:val="0F744919"/>
    <w:rsid w:val="0F80684A"/>
    <w:rsid w:val="0F8911C0"/>
    <w:rsid w:val="0F89487F"/>
    <w:rsid w:val="0F8C1B5F"/>
    <w:rsid w:val="0F8DA50B"/>
    <w:rsid w:val="0F9A4B6B"/>
    <w:rsid w:val="0FB7F435"/>
    <w:rsid w:val="0FD9E23F"/>
    <w:rsid w:val="0FDE247D"/>
    <w:rsid w:val="0FE0731C"/>
    <w:rsid w:val="0FE07F3C"/>
    <w:rsid w:val="0FF3DE53"/>
    <w:rsid w:val="0FF3F151"/>
    <w:rsid w:val="0FF455FD"/>
    <w:rsid w:val="0FF6B16E"/>
    <w:rsid w:val="1005B7B3"/>
    <w:rsid w:val="10062EB4"/>
    <w:rsid w:val="10084489"/>
    <w:rsid w:val="100D4C15"/>
    <w:rsid w:val="1010ECA1"/>
    <w:rsid w:val="1028E3CA"/>
    <w:rsid w:val="102E003F"/>
    <w:rsid w:val="1038C679"/>
    <w:rsid w:val="1039FB86"/>
    <w:rsid w:val="104500D3"/>
    <w:rsid w:val="1076F20C"/>
    <w:rsid w:val="107C5B23"/>
    <w:rsid w:val="109069CC"/>
    <w:rsid w:val="10926F57"/>
    <w:rsid w:val="10962EC3"/>
    <w:rsid w:val="109F9394"/>
    <w:rsid w:val="10A453F3"/>
    <w:rsid w:val="10AF206C"/>
    <w:rsid w:val="10B4C9F7"/>
    <w:rsid w:val="10B73D8A"/>
    <w:rsid w:val="10B87394"/>
    <w:rsid w:val="10BC3CBA"/>
    <w:rsid w:val="10BE2173"/>
    <w:rsid w:val="10D1E054"/>
    <w:rsid w:val="10D63590"/>
    <w:rsid w:val="10D82364"/>
    <w:rsid w:val="10DFE56E"/>
    <w:rsid w:val="10E1030E"/>
    <w:rsid w:val="10E54017"/>
    <w:rsid w:val="10EFC5E9"/>
    <w:rsid w:val="10FD1E33"/>
    <w:rsid w:val="1103F62F"/>
    <w:rsid w:val="11059D50"/>
    <w:rsid w:val="1106615B"/>
    <w:rsid w:val="1107BCCC"/>
    <w:rsid w:val="110B61C9"/>
    <w:rsid w:val="110EC363"/>
    <w:rsid w:val="1119CBBF"/>
    <w:rsid w:val="111A35D0"/>
    <w:rsid w:val="111D33BC"/>
    <w:rsid w:val="112EFC79"/>
    <w:rsid w:val="113375EB"/>
    <w:rsid w:val="113527FD"/>
    <w:rsid w:val="113568FD"/>
    <w:rsid w:val="1139661B"/>
    <w:rsid w:val="113A718F"/>
    <w:rsid w:val="1143636D"/>
    <w:rsid w:val="1150C1D8"/>
    <w:rsid w:val="1151286E"/>
    <w:rsid w:val="1151D967"/>
    <w:rsid w:val="1156CB55"/>
    <w:rsid w:val="115A876D"/>
    <w:rsid w:val="115E8DC0"/>
    <w:rsid w:val="11649082"/>
    <w:rsid w:val="116A485C"/>
    <w:rsid w:val="11779936"/>
    <w:rsid w:val="117DB8DF"/>
    <w:rsid w:val="1193D5B9"/>
    <w:rsid w:val="1199AD52"/>
    <w:rsid w:val="11A46E80"/>
    <w:rsid w:val="11B777C9"/>
    <w:rsid w:val="11B7B5BE"/>
    <w:rsid w:val="11B9821C"/>
    <w:rsid w:val="11C5285F"/>
    <w:rsid w:val="11D0B572"/>
    <w:rsid w:val="11E65371"/>
    <w:rsid w:val="11F27527"/>
    <w:rsid w:val="1203F2AF"/>
    <w:rsid w:val="120B9D84"/>
    <w:rsid w:val="122CC0FF"/>
    <w:rsid w:val="122E50CB"/>
    <w:rsid w:val="1233DA91"/>
    <w:rsid w:val="12408703"/>
    <w:rsid w:val="12423585"/>
    <w:rsid w:val="1255D95E"/>
    <w:rsid w:val="125807AA"/>
    <w:rsid w:val="125FB565"/>
    <w:rsid w:val="1279B577"/>
    <w:rsid w:val="127F54C1"/>
    <w:rsid w:val="1289B3C8"/>
    <w:rsid w:val="1289D9B4"/>
    <w:rsid w:val="129596C2"/>
    <w:rsid w:val="12983173"/>
    <w:rsid w:val="1299B977"/>
    <w:rsid w:val="12A16DB1"/>
    <w:rsid w:val="12A177F4"/>
    <w:rsid w:val="12A88B55"/>
    <w:rsid w:val="12A9D1C3"/>
    <w:rsid w:val="12CB2881"/>
    <w:rsid w:val="12D6129B"/>
    <w:rsid w:val="12EC3BEF"/>
    <w:rsid w:val="13111E4B"/>
    <w:rsid w:val="131333E5"/>
    <w:rsid w:val="13396FD5"/>
    <w:rsid w:val="133A09F9"/>
    <w:rsid w:val="133D63A4"/>
    <w:rsid w:val="1344F83B"/>
    <w:rsid w:val="1353C6EB"/>
    <w:rsid w:val="13606C81"/>
    <w:rsid w:val="136A8474"/>
    <w:rsid w:val="136FBF4A"/>
    <w:rsid w:val="1381869D"/>
    <w:rsid w:val="138670FC"/>
    <w:rsid w:val="13A2494E"/>
    <w:rsid w:val="13A3FC01"/>
    <w:rsid w:val="13B9A4D3"/>
    <w:rsid w:val="13BAD4E4"/>
    <w:rsid w:val="13DC6B26"/>
    <w:rsid w:val="13E6839B"/>
    <w:rsid w:val="13F9BC52"/>
    <w:rsid w:val="140CCA95"/>
    <w:rsid w:val="141D0EDB"/>
    <w:rsid w:val="142153DC"/>
    <w:rsid w:val="1424E636"/>
    <w:rsid w:val="1426C72F"/>
    <w:rsid w:val="14283E99"/>
    <w:rsid w:val="1429B50E"/>
    <w:rsid w:val="14367103"/>
    <w:rsid w:val="14463EBE"/>
    <w:rsid w:val="1457DFB4"/>
    <w:rsid w:val="146E4C60"/>
    <w:rsid w:val="1472E3C4"/>
    <w:rsid w:val="147382D9"/>
    <w:rsid w:val="147407BD"/>
    <w:rsid w:val="1474D94E"/>
    <w:rsid w:val="147CAB20"/>
    <w:rsid w:val="147DA2AA"/>
    <w:rsid w:val="147EE063"/>
    <w:rsid w:val="148331F2"/>
    <w:rsid w:val="14897CF4"/>
    <w:rsid w:val="148CFA81"/>
    <w:rsid w:val="148E28BF"/>
    <w:rsid w:val="14908EE9"/>
    <w:rsid w:val="14979474"/>
    <w:rsid w:val="14A11BB0"/>
    <w:rsid w:val="14A9EDD1"/>
    <w:rsid w:val="14B2288C"/>
    <w:rsid w:val="14B3E43F"/>
    <w:rsid w:val="14B89F04"/>
    <w:rsid w:val="14C69FA4"/>
    <w:rsid w:val="14D07F79"/>
    <w:rsid w:val="14D4216A"/>
    <w:rsid w:val="14D9B76F"/>
    <w:rsid w:val="14E89E78"/>
    <w:rsid w:val="14F5E50E"/>
    <w:rsid w:val="14FAE060"/>
    <w:rsid w:val="14FCE417"/>
    <w:rsid w:val="150327A5"/>
    <w:rsid w:val="150E3998"/>
    <w:rsid w:val="152B3B6D"/>
    <w:rsid w:val="152D4CA1"/>
    <w:rsid w:val="153B0D0C"/>
    <w:rsid w:val="15425A11"/>
    <w:rsid w:val="1542EC71"/>
    <w:rsid w:val="15458D5A"/>
    <w:rsid w:val="154B5174"/>
    <w:rsid w:val="154CB8E6"/>
    <w:rsid w:val="155A1BA8"/>
    <w:rsid w:val="1570D899"/>
    <w:rsid w:val="157DEA04"/>
    <w:rsid w:val="157EB289"/>
    <w:rsid w:val="1586914F"/>
    <w:rsid w:val="158C620D"/>
    <w:rsid w:val="15999118"/>
    <w:rsid w:val="159E9666"/>
    <w:rsid w:val="15A231FA"/>
    <w:rsid w:val="15A74D9A"/>
    <w:rsid w:val="15E5E0AB"/>
    <w:rsid w:val="15EE0B0A"/>
    <w:rsid w:val="15FCBA10"/>
    <w:rsid w:val="1606C73B"/>
    <w:rsid w:val="160DBD72"/>
    <w:rsid w:val="160DE81E"/>
    <w:rsid w:val="160F5475"/>
    <w:rsid w:val="162D0E48"/>
    <w:rsid w:val="163A94E8"/>
    <w:rsid w:val="164D6601"/>
    <w:rsid w:val="16542100"/>
    <w:rsid w:val="16555387"/>
    <w:rsid w:val="16665CDC"/>
    <w:rsid w:val="16673B23"/>
    <w:rsid w:val="1667FABF"/>
    <w:rsid w:val="1687D8FE"/>
    <w:rsid w:val="169769F4"/>
    <w:rsid w:val="16B0DC2B"/>
    <w:rsid w:val="16B5A603"/>
    <w:rsid w:val="16B6E202"/>
    <w:rsid w:val="16C5974F"/>
    <w:rsid w:val="16DB46E1"/>
    <w:rsid w:val="16EFA272"/>
    <w:rsid w:val="16F5DF89"/>
    <w:rsid w:val="16FF1FB7"/>
    <w:rsid w:val="17100868"/>
    <w:rsid w:val="171BDBE3"/>
    <w:rsid w:val="1729C9B9"/>
    <w:rsid w:val="172DE799"/>
    <w:rsid w:val="1731CDA2"/>
    <w:rsid w:val="17321B2E"/>
    <w:rsid w:val="1732D9EB"/>
    <w:rsid w:val="173ED8E7"/>
    <w:rsid w:val="174EA7B1"/>
    <w:rsid w:val="175989C8"/>
    <w:rsid w:val="175C70E3"/>
    <w:rsid w:val="1762E0A9"/>
    <w:rsid w:val="17637FDD"/>
    <w:rsid w:val="1777201F"/>
    <w:rsid w:val="1784A0A3"/>
    <w:rsid w:val="178813DD"/>
    <w:rsid w:val="179AF0E7"/>
    <w:rsid w:val="17A55D50"/>
    <w:rsid w:val="17A73D18"/>
    <w:rsid w:val="17BBDF14"/>
    <w:rsid w:val="17C167CC"/>
    <w:rsid w:val="17C3ADCB"/>
    <w:rsid w:val="17C86DC7"/>
    <w:rsid w:val="17E6FC12"/>
    <w:rsid w:val="17FAABBC"/>
    <w:rsid w:val="1800A75B"/>
    <w:rsid w:val="18030935"/>
    <w:rsid w:val="181C8471"/>
    <w:rsid w:val="181E8C9F"/>
    <w:rsid w:val="18259B8E"/>
    <w:rsid w:val="1829FE2D"/>
    <w:rsid w:val="182D5C33"/>
    <w:rsid w:val="182F933D"/>
    <w:rsid w:val="18309894"/>
    <w:rsid w:val="18367B33"/>
    <w:rsid w:val="1837CDDC"/>
    <w:rsid w:val="1837FEBC"/>
    <w:rsid w:val="1839A6D3"/>
    <w:rsid w:val="183E7A3A"/>
    <w:rsid w:val="183FD3B9"/>
    <w:rsid w:val="184CD196"/>
    <w:rsid w:val="1859CBD8"/>
    <w:rsid w:val="18685DA9"/>
    <w:rsid w:val="186FF8F5"/>
    <w:rsid w:val="187148A8"/>
    <w:rsid w:val="187C04B0"/>
    <w:rsid w:val="187F494D"/>
    <w:rsid w:val="18850265"/>
    <w:rsid w:val="1894BE38"/>
    <w:rsid w:val="18989647"/>
    <w:rsid w:val="18A5D7EE"/>
    <w:rsid w:val="18A6E410"/>
    <w:rsid w:val="18AFD495"/>
    <w:rsid w:val="18B7C555"/>
    <w:rsid w:val="18B98788"/>
    <w:rsid w:val="18BF6836"/>
    <w:rsid w:val="18BFA773"/>
    <w:rsid w:val="18C0DA7F"/>
    <w:rsid w:val="18E7B206"/>
    <w:rsid w:val="18ECA9A2"/>
    <w:rsid w:val="18F60C37"/>
    <w:rsid w:val="18FDA9D4"/>
    <w:rsid w:val="18FF28AD"/>
    <w:rsid w:val="1905E712"/>
    <w:rsid w:val="19095F6B"/>
    <w:rsid w:val="190EE287"/>
    <w:rsid w:val="1910AF35"/>
    <w:rsid w:val="1927C7EB"/>
    <w:rsid w:val="1928712B"/>
    <w:rsid w:val="1944A262"/>
    <w:rsid w:val="195393D9"/>
    <w:rsid w:val="1955841F"/>
    <w:rsid w:val="195643D4"/>
    <w:rsid w:val="195BD3BD"/>
    <w:rsid w:val="196BB93D"/>
    <w:rsid w:val="196CACA2"/>
    <w:rsid w:val="196E242E"/>
    <w:rsid w:val="197C71F0"/>
    <w:rsid w:val="1984B847"/>
    <w:rsid w:val="198CF449"/>
    <w:rsid w:val="199593E4"/>
    <w:rsid w:val="19991414"/>
    <w:rsid w:val="19A3332C"/>
    <w:rsid w:val="19A88DD6"/>
    <w:rsid w:val="19AEDE55"/>
    <w:rsid w:val="19B361A9"/>
    <w:rsid w:val="19BCBA07"/>
    <w:rsid w:val="19BE8B41"/>
    <w:rsid w:val="19C0025C"/>
    <w:rsid w:val="19C0C763"/>
    <w:rsid w:val="19C2EB74"/>
    <w:rsid w:val="19C58FBB"/>
    <w:rsid w:val="19C665CF"/>
    <w:rsid w:val="19D005F0"/>
    <w:rsid w:val="19E49AB5"/>
    <w:rsid w:val="19EDFF6A"/>
    <w:rsid w:val="19F075D6"/>
    <w:rsid w:val="19FAA4AA"/>
    <w:rsid w:val="1A017CD0"/>
    <w:rsid w:val="1A047953"/>
    <w:rsid w:val="1A07AA69"/>
    <w:rsid w:val="1A0E9D8A"/>
    <w:rsid w:val="1A15AD34"/>
    <w:rsid w:val="1A16733C"/>
    <w:rsid w:val="1A24254F"/>
    <w:rsid w:val="1A2A4566"/>
    <w:rsid w:val="1A374571"/>
    <w:rsid w:val="1A4FEE44"/>
    <w:rsid w:val="1A521A65"/>
    <w:rsid w:val="1A5A74AE"/>
    <w:rsid w:val="1A5B6659"/>
    <w:rsid w:val="1A5B77D4"/>
    <w:rsid w:val="1A5C064E"/>
    <w:rsid w:val="1A6EBCF7"/>
    <w:rsid w:val="1A8075C4"/>
    <w:rsid w:val="1A86B165"/>
    <w:rsid w:val="1A897E41"/>
    <w:rsid w:val="1A99DB37"/>
    <w:rsid w:val="1AA34358"/>
    <w:rsid w:val="1AA6751E"/>
    <w:rsid w:val="1AA7A22F"/>
    <w:rsid w:val="1AAC77E5"/>
    <w:rsid w:val="1AC502E6"/>
    <w:rsid w:val="1AD00F46"/>
    <w:rsid w:val="1AD23332"/>
    <w:rsid w:val="1AD71802"/>
    <w:rsid w:val="1AE07244"/>
    <w:rsid w:val="1AE07917"/>
    <w:rsid w:val="1AF37FD6"/>
    <w:rsid w:val="1AF50CED"/>
    <w:rsid w:val="1AFF4C82"/>
    <w:rsid w:val="1B0A5624"/>
    <w:rsid w:val="1B16A997"/>
    <w:rsid w:val="1B219CB1"/>
    <w:rsid w:val="1B277269"/>
    <w:rsid w:val="1B2C6637"/>
    <w:rsid w:val="1B34DFB9"/>
    <w:rsid w:val="1B3CE436"/>
    <w:rsid w:val="1B413F64"/>
    <w:rsid w:val="1B504D65"/>
    <w:rsid w:val="1B5DA191"/>
    <w:rsid w:val="1B5F18C5"/>
    <w:rsid w:val="1B694CC2"/>
    <w:rsid w:val="1B7BA804"/>
    <w:rsid w:val="1B7CE594"/>
    <w:rsid w:val="1B7EF2D9"/>
    <w:rsid w:val="1B7F3BEC"/>
    <w:rsid w:val="1B97A300"/>
    <w:rsid w:val="1BAF2E87"/>
    <w:rsid w:val="1BB02B1F"/>
    <w:rsid w:val="1BB86F97"/>
    <w:rsid w:val="1BBFF5B0"/>
    <w:rsid w:val="1BC362F3"/>
    <w:rsid w:val="1BCC5F66"/>
    <w:rsid w:val="1BCF8069"/>
    <w:rsid w:val="1BD3BCA6"/>
    <w:rsid w:val="1BE9EB4B"/>
    <w:rsid w:val="1BF1B8B7"/>
    <w:rsid w:val="1BF33BD3"/>
    <w:rsid w:val="1BF451B1"/>
    <w:rsid w:val="1C0431D6"/>
    <w:rsid w:val="1C107B7E"/>
    <w:rsid w:val="1C1F52C8"/>
    <w:rsid w:val="1C2FCF98"/>
    <w:rsid w:val="1C30960E"/>
    <w:rsid w:val="1C39121A"/>
    <w:rsid w:val="1C3DF1E5"/>
    <w:rsid w:val="1C41BCA5"/>
    <w:rsid w:val="1C48E2D8"/>
    <w:rsid w:val="1C4E61B3"/>
    <w:rsid w:val="1C502614"/>
    <w:rsid w:val="1C5D5627"/>
    <w:rsid w:val="1C7C2570"/>
    <w:rsid w:val="1C802D28"/>
    <w:rsid w:val="1C934A17"/>
    <w:rsid w:val="1C973DBD"/>
    <w:rsid w:val="1CA8F439"/>
    <w:rsid w:val="1CAA3B4E"/>
    <w:rsid w:val="1CAC57BA"/>
    <w:rsid w:val="1CBD560B"/>
    <w:rsid w:val="1CBDAC38"/>
    <w:rsid w:val="1CC36788"/>
    <w:rsid w:val="1CC6D1B3"/>
    <w:rsid w:val="1CCCE510"/>
    <w:rsid w:val="1CD11B40"/>
    <w:rsid w:val="1CF3A0F6"/>
    <w:rsid w:val="1CFA85F7"/>
    <w:rsid w:val="1CFD0CBA"/>
    <w:rsid w:val="1D0FB974"/>
    <w:rsid w:val="1D112B6C"/>
    <w:rsid w:val="1D11E09F"/>
    <w:rsid w:val="1D15F057"/>
    <w:rsid w:val="1D1A391D"/>
    <w:rsid w:val="1D2A1FB6"/>
    <w:rsid w:val="1D36413F"/>
    <w:rsid w:val="1D3F166E"/>
    <w:rsid w:val="1D45BB99"/>
    <w:rsid w:val="1D5518EF"/>
    <w:rsid w:val="1D559BE2"/>
    <w:rsid w:val="1D55ACA1"/>
    <w:rsid w:val="1D5F59A6"/>
    <w:rsid w:val="1D62AD82"/>
    <w:rsid w:val="1D6CCF03"/>
    <w:rsid w:val="1D6DE788"/>
    <w:rsid w:val="1D6E3BFF"/>
    <w:rsid w:val="1D70A301"/>
    <w:rsid w:val="1D7A3CD8"/>
    <w:rsid w:val="1D7B06DF"/>
    <w:rsid w:val="1D7FE839"/>
    <w:rsid w:val="1D82F77B"/>
    <w:rsid w:val="1D911C14"/>
    <w:rsid w:val="1D9B061C"/>
    <w:rsid w:val="1DA245FF"/>
    <w:rsid w:val="1DA94559"/>
    <w:rsid w:val="1DA9A84B"/>
    <w:rsid w:val="1DAFFA53"/>
    <w:rsid w:val="1DD1A035"/>
    <w:rsid w:val="1DD26CCA"/>
    <w:rsid w:val="1DD39DA3"/>
    <w:rsid w:val="1DD7A83D"/>
    <w:rsid w:val="1DDCB60D"/>
    <w:rsid w:val="1DDF4387"/>
    <w:rsid w:val="1DE0530E"/>
    <w:rsid w:val="1DEC1509"/>
    <w:rsid w:val="1DF47D45"/>
    <w:rsid w:val="1DFDE48F"/>
    <w:rsid w:val="1DFF5382"/>
    <w:rsid w:val="1E000A1B"/>
    <w:rsid w:val="1E04DF1E"/>
    <w:rsid w:val="1E167E9C"/>
    <w:rsid w:val="1E1C0B15"/>
    <w:rsid w:val="1E1FC8B1"/>
    <w:rsid w:val="1E22D789"/>
    <w:rsid w:val="1E2A442F"/>
    <w:rsid w:val="1E48281B"/>
    <w:rsid w:val="1E5A563E"/>
    <w:rsid w:val="1E635EF2"/>
    <w:rsid w:val="1E75C6B3"/>
    <w:rsid w:val="1E842B61"/>
    <w:rsid w:val="1E897365"/>
    <w:rsid w:val="1E8B43D1"/>
    <w:rsid w:val="1E8E4FE3"/>
    <w:rsid w:val="1EA01DBE"/>
    <w:rsid w:val="1EA9A835"/>
    <w:rsid w:val="1EB4E2B9"/>
    <w:rsid w:val="1EBBB225"/>
    <w:rsid w:val="1EBD3C96"/>
    <w:rsid w:val="1EC04F4E"/>
    <w:rsid w:val="1EC0D2D0"/>
    <w:rsid w:val="1ED06143"/>
    <w:rsid w:val="1ED39D52"/>
    <w:rsid w:val="1ED6EBDD"/>
    <w:rsid w:val="1EDCC1B8"/>
    <w:rsid w:val="1EE76C23"/>
    <w:rsid w:val="1F037D44"/>
    <w:rsid w:val="1F08EBAF"/>
    <w:rsid w:val="1F1138F9"/>
    <w:rsid w:val="1F16D6EA"/>
    <w:rsid w:val="1F1F9916"/>
    <w:rsid w:val="1F22A39C"/>
    <w:rsid w:val="1F26116D"/>
    <w:rsid w:val="1F261983"/>
    <w:rsid w:val="1F3210EE"/>
    <w:rsid w:val="1F33E1E7"/>
    <w:rsid w:val="1F37B123"/>
    <w:rsid w:val="1F422E1A"/>
    <w:rsid w:val="1F471840"/>
    <w:rsid w:val="1F48CFD6"/>
    <w:rsid w:val="1F4C3AD9"/>
    <w:rsid w:val="1F6F6E04"/>
    <w:rsid w:val="1F76C9AB"/>
    <w:rsid w:val="1F79E641"/>
    <w:rsid w:val="1F963ECC"/>
    <w:rsid w:val="1F9F944E"/>
    <w:rsid w:val="1FA39557"/>
    <w:rsid w:val="1FA41A73"/>
    <w:rsid w:val="1FA7DD85"/>
    <w:rsid w:val="1FA7F3FD"/>
    <w:rsid w:val="1FA8CA11"/>
    <w:rsid w:val="1FB5E386"/>
    <w:rsid w:val="1FC09A03"/>
    <w:rsid w:val="1FC0AF23"/>
    <w:rsid w:val="1FD58041"/>
    <w:rsid w:val="1FE1DAE9"/>
    <w:rsid w:val="1FEE9A1B"/>
    <w:rsid w:val="1FF930F4"/>
    <w:rsid w:val="1FFC2A48"/>
    <w:rsid w:val="1FFE7B24"/>
    <w:rsid w:val="20079D86"/>
    <w:rsid w:val="200A5FE4"/>
    <w:rsid w:val="200E586A"/>
    <w:rsid w:val="2011B097"/>
    <w:rsid w:val="2012356E"/>
    <w:rsid w:val="2014029E"/>
    <w:rsid w:val="20463220"/>
    <w:rsid w:val="204C844F"/>
    <w:rsid w:val="205612F2"/>
    <w:rsid w:val="20600D60"/>
    <w:rsid w:val="20675B20"/>
    <w:rsid w:val="2070A22B"/>
    <w:rsid w:val="207DEB96"/>
    <w:rsid w:val="2083D9AB"/>
    <w:rsid w:val="208C19E8"/>
    <w:rsid w:val="208F2D5B"/>
    <w:rsid w:val="20A17B0D"/>
    <w:rsid w:val="20A843C3"/>
    <w:rsid w:val="20B9C265"/>
    <w:rsid w:val="20CA6FBF"/>
    <w:rsid w:val="20D181F5"/>
    <w:rsid w:val="20D28C2C"/>
    <w:rsid w:val="20DDFE7B"/>
    <w:rsid w:val="20F96938"/>
    <w:rsid w:val="2101EC15"/>
    <w:rsid w:val="210CC1AF"/>
    <w:rsid w:val="2115B6A2"/>
    <w:rsid w:val="2117F4F2"/>
    <w:rsid w:val="211B6AF8"/>
    <w:rsid w:val="211BA273"/>
    <w:rsid w:val="2122552B"/>
    <w:rsid w:val="212918A2"/>
    <w:rsid w:val="212DC22E"/>
    <w:rsid w:val="21320F2D"/>
    <w:rsid w:val="213623F2"/>
    <w:rsid w:val="2138C32B"/>
    <w:rsid w:val="215387B9"/>
    <w:rsid w:val="215B09F0"/>
    <w:rsid w:val="215C3C75"/>
    <w:rsid w:val="21610C44"/>
    <w:rsid w:val="2162C104"/>
    <w:rsid w:val="2162CB47"/>
    <w:rsid w:val="2164CBB4"/>
    <w:rsid w:val="2167DC52"/>
    <w:rsid w:val="21754E85"/>
    <w:rsid w:val="217DC9DB"/>
    <w:rsid w:val="21830E02"/>
    <w:rsid w:val="218A814E"/>
    <w:rsid w:val="218D252A"/>
    <w:rsid w:val="218DDED0"/>
    <w:rsid w:val="2194BDFD"/>
    <w:rsid w:val="2197522E"/>
    <w:rsid w:val="21985DAF"/>
    <w:rsid w:val="21AAF115"/>
    <w:rsid w:val="21AC53ED"/>
    <w:rsid w:val="21B6E20B"/>
    <w:rsid w:val="21B74147"/>
    <w:rsid w:val="21BAEAF5"/>
    <w:rsid w:val="21BD7118"/>
    <w:rsid w:val="21DA6265"/>
    <w:rsid w:val="21E6163A"/>
    <w:rsid w:val="220B3814"/>
    <w:rsid w:val="2217155E"/>
    <w:rsid w:val="221B5DB2"/>
    <w:rsid w:val="221D986B"/>
    <w:rsid w:val="22223B9A"/>
    <w:rsid w:val="22227821"/>
    <w:rsid w:val="22249FC9"/>
    <w:rsid w:val="222CDB13"/>
    <w:rsid w:val="223D56B3"/>
    <w:rsid w:val="2253C3E1"/>
    <w:rsid w:val="22545F76"/>
    <w:rsid w:val="2256CF9E"/>
    <w:rsid w:val="2276981B"/>
    <w:rsid w:val="2281A14B"/>
    <w:rsid w:val="22952CE0"/>
    <w:rsid w:val="2295A901"/>
    <w:rsid w:val="229AE7E1"/>
    <w:rsid w:val="22A15BDC"/>
    <w:rsid w:val="22A1C2F6"/>
    <w:rsid w:val="22A69A45"/>
    <w:rsid w:val="22B72B91"/>
    <w:rsid w:val="22C9928F"/>
    <w:rsid w:val="22D11240"/>
    <w:rsid w:val="22DDD62C"/>
    <w:rsid w:val="22E6AA08"/>
    <w:rsid w:val="22EC60FD"/>
    <w:rsid w:val="22F8DCBD"/>
    <w:rsid w:val="22FE6ABA"/>
    <w:rsid w:val="2302422D"/>
    <w:rsid w:val="2303CDBD"/>
    <w:rsid w:val="230439E7"/>
    <w:rsid w:val="2305CC0A"/>
    <w:rsid w:val="23091CAD"/>
    <w:rsid w:val="230A5E67"/>
    <w:rsid w:val="230A8C42"/>
    <w:rsid w:val="23121D7C"/>
    <w:rsid w:val="2314179E"/>
    <w:rsid w:val="23173390"/>
    <w:rsid w:val="2327C642"/>
    <w:rsid w:val="232F9451"/>
    <w:rsid w:val="233028FC"/>
    <w:rsid w:val="233165AD"/>
    <w:rsid w:val="233D77CE"/>
    <w:rsid w:val="2340FC26"/>
    <w:rsid w:val="23427944"/>
    <w:rsid w:val="2342C071"/>
    <w:rsid w:val="234800DA"/>
    <w:rsid w:val="2348E7BC"/>
    <w:rsid w:val="234FDA35"/>
    <w:rsid w:val="2357A241"/>
    <w:rsid w:val="235D7634"/>
    <w:rsid w:val="2367ED0A"/>
    <w:rsid w:val="237098A1"/>
    <w:rsid w:val="23709DA6"/>
    <w:rsid w:val="2378FAF8"/>
    <w:rsid w:val="23831311"/>
    <w:rsid w:val="2386D6FC"/>
    <w:rsid w:val="23891445"/>
    <w:rsid w:val="2394934B"/>
    <w:rsid w:val="239B0766"/>
    <w:rsid w:val="239C89EA"/>
    <w:rsid w:val="239D3249"/>
    <w:rsid w:val="23A7CA3F"/>
    <w:rsid w:val="23B2507C"/>
    <w:rsid w:val="23B2AF46"/>
    <w:rsid w:val="23C1D21B"/>
    <w:rsid w:val="23DC1D49"/>
    <w:rsid w:val="23E8F93E"/>
    <w:rsid w:val="23F5C5CB"/>
    <w:rsid w:val="23FAA208"/>
    <w:rsid w:val="23FFE859"/>
    <w:rsid w:val="24021081"/>
    <w:rsid w:val="240242C8"/>
    <w:rsid w:val="2406BC82"/>
    <w:rsid w:val="240F8195"/>
    <w:rsid w:val="241BA9B5"/>
    <w:rsid w:val="24566C74"/>
    <w:rsid w:val="245F8E48"/>
    <w:rsid w:val="2468DEC4"/>
    <w:rsid w:val="246C6190"/>
    <w:rsid w:val="2477AB99"/>
    <w:rsid w:val="247F2D7B"/>
    <w:rsid w:val="248B787B"/>
    <w:rsid w:val="24928B8E"/>
    <w:rsid w:val="24929300"/>
    <w:rsid w:val="24A02ACB"/>
    <w:rsid w:val="24A3FD79"/>
    <w:rsid w:val="24AA18EE"/>
    <w:rsid w:val="24AE7FFA"/>
    <w:rsid w:val="24B3B9C1"/>
    <w:rsid w:val="24B88222"/>
    <w:rsid w:val="24BB05DF"/>
    <w:rsid w:val="24BF4666"/>
    <w:rsid w:val="24C1B1BF"/>
    <w:rsid w:val="25039091"/>
    <w:rsid w:val="2515E5F1"/>
    <w:rsid w:val="2529C59C"/>
    <w:rsid w:val="252A2617"/>
    <w:rsid w:val="25376C04"/>
    <w:rsid w:val="25378230"/>
    <w:rsid w:val="253C70DE"/>
    <w:rsid w:val="253D7DE5"/>
    <w:rsid w:val="254302A2"/>
    <w:rsid w:val="25479629"/>
    <w:rsid w:val="254E7FA7"/>
    <w:rsid w:val="25576774"/>
    <w:rsid w:val="25580567"/>
    <w:rsid w:val="25606A30"/>
    <w:rsid w:val="256D381D"/>
    <w:rsid w:val="25713374"/>
    <w:rsid w:val="2574DD97"/>
    <w:rsid w:val="257B8056"/>
    <w:rsid w:val="257F692B"/>
    <w:rsid w:val="258402DD"/>
    <w:rsid w:val="258489D6"/>
    <w:rsid w:val="25AB026D"/>
    <w:rsid w:val="25C1E650"/>
    <w:rsid w:val="25CE1201"/>
    <w:rsid w:val="25E9C117"/>
    <w:rsid w:val="25F90FBC"/>
    <w:rsid w:val="261095A1"/>
    <w:rsid w:val="262236AE"/>
    <w:rsid w:val="26276493"/>
    <w:rsid w:val="2627DD67"/>
    <w:rsid w:val="262D86F9"/>
    <w:rsid w:val="2641004A"/>
    <w:rsid w:val="26424ECA"/>
    <w:rsid w:val="265950A5"/>
    <w:rsid w:val="2660CDAE"/>
    <w:rsid w:val="26639FD6"/>
    <w:rsid w:val="26688D36"/>
    <w:rsid w:val="26709BE6"/>
    <w:rsid w:val="2671A4EA"/>
    <w:rsid w:val="26755273"/>
    <w:rsid w:val="2678F2CF"/>
    <w:rsid w:val="267AB3B2"/>
    <w:rsid w:val="267BBD0A"/>
    <w:rsid w:val="267C60DD"/>
    <w:rsid w:val="2680E820"/>
    <w:rsid w:val="26831464"/>
    <w:rsid w:val="26858774"/>
    <w:rsid w:val="2688CB48"/>
    <w:rsid w:val="2688CFBF"/>
    <w:rsid w:val="26A754DE"/>
    <w:rsid w:val="26A90192"/>
    <w:rsid w:val="26AC1822"/>
    <w:rsid w:val="26C757DF"/>
    <w:rsid w:val="26CA4F3E"/>
    <w:rsid w:val="26D2FCB7"/>
    <w:rsid w:val="26D3FCB3"/>
    <w:rsid w:val="26DE99A2"/>
    <w:rsid w:val="26E13C36"/>
    <w:rsid w:val="26EF793C"/>
    <w:rsid w:val="26F2BCD7"/>
    <w:rsid w:val="270334F4"/>
    <w:rsid w:val="27150AED"/>
    <w:rsid w:val="271750B7"/>
    <w:rsid w:val="271FD213"/>
    <w:rsid w:val="27292994"/>
    <w:rsid w:val="27362A13"/>
    <w:rsid w:val="273A955F"/>
    <w:rsid w:val="27537E11"/>
    <w:rsid w:val="27582A05"/>
    <w:rsid w:val="276BE1A7"/>
    <w:rsid w:val="277F05F4"/>
    <w:rsid w:val="2786292D"/>
    <w:rsid w:val="27A5BB95"/>
    <w:rsid w:val="27B569D7"/>
    <w:rsid w:val="27C0FA95"/>
    <w:rsid w:val="27C4A72D"/>
    <w:rsid w:val="27C54E68"/>
    <w:rsid w:val="27C895D6"/>
    <w:rsid w:val="27CFAE03"/>
    <w:rsid w:val="27E41E29"/>
    <w:rsid w:val="27F0F3EA"/>
    <w:rsid w:val="27FDFC7C"/>
    <w:rsid w:val="28058237"/>
    <w:rsid w:val="280A68A8"/>
    <w:rsid w:val="28225D34"/>
    <w:rsid w:val="28271F9A"/>
    <w:rsid w:val="28288FA6"/>
    <w:rsid w:val="28348D87"/>
    <w:rsid w:val="283CDDC7"/>
    <w:rsid w:val="283E25A4"/>
    <w:rsid w:val="283EF5D2"/>
    <w:rsid w:val="28476AE5"/>
    <w:rsid w:val="2849DA50"/>
    <w:rsid w:val="285AC15C"/>
    <w:rsid w:val="2861FFDD"/>
    <w:rsid w:val="2863318C"/>
    <w:rsid w:val="28670BA8"/>
    <w:rsid w:val="287FD6E0"/>
    <w:rsid w:val="28883792"/>
    <w:rsid w:val="2895CD77"/>
    <w:rsid w:val="28A1AC2D"/>
    <w:rsid w:val="28A569ED"/>
    <w:rsid w:val="28ABBA21"/>
    <w:rsid w:val="28C3E242"/>
    <w:rsid w:val="28CCF4FE"/>
    <w:rsid w:val="28D6B4F2"/>
    <w:rsid w:val="28DEA261"/>
    <w:rsid w:val="28DFDD96"/>
    <w:rsid w:val="28E6D666"/>
    <w:rsid w:val="28E8FA05"/>
    <w:rsid w:val="28EF4E72"/>
    <w:rsid w:val="28F07ADE"/>
    <w:rsid w:val="290069E4"/>
    <w:rsid w:val="2900E429"/>
    <w:rsid w:val="290D2D42"/>
    <w:rsid w:val="291B4F03"/>
    <w:rsid w:val="2929ED45"/>
    <w:rsid w:val="292B72EE"/>
    <w:rsid w:val="293101D0"/>
    <w:rsid w:val="2937B92E"/>
    <w:rsid w:val="2937E698"/>
    <w:rsid w:val="2945F33A"/>
    <w:rsid w:val="294B1D32"/>
    <w:rsid w:val="294C7385"/>
    <w:rsid w:val="29506F94"/>
    <w:rsid w:val="295250B6"/>
    <w:rsid w:val="296F328E"/>
    <w:rsid w:val="29720AEF"/>
    <w:rsid w:val="297AAF54"/>
    <w:rsid w:val="29818DCC"/>
    <w:rsid w:val="2988E5D2"/>
    <w:rsid w:val="298954A7"/>
    <w:rsid w:val="298B3B36"/>
    <w:rsid w:val="299A2230"/>
    <w:rsid w:val="29A3CDD4"/>
    <w:rsid w:val="29A6F3B7"/>
    <w:rsid w:val="29B5ACD9"/>
    <w:rsid w:val="29BB401C"/>
    <w:rsid w:val="29C5B7D1"/>
    <w:rsid w:val="29C5E16E"/>
    <w:rsid w:val="29D270E8"/>
    <w:rsid w:val="29E6ABCB"/>
    <w:rsid w:val="2A0CDC3F"/>
    <w:rsid w:val="2A17FB76"/>
    <w:rsid w:val="2A1814D7"/>
    <w:rsid w:val="2A1AA7E7"/>
    <w:rsid w:val="2A1B943E"/>
    <w:rsid w:val="2A259ECD"/>
    <w:rsid w:val="2A28687F"/>
    <w:rsid w:val="2A2ABE78"/>
    <w:rsid w:val="2A305B5E"/>
    <w:rsid w:val="2A3BF956"/>
    <w:rsid w:val="2A47618C"/>
    <w:rsid w:val="2A48F3E5"/>
    <w:rsid w:val="2A5A7BFA"/>
    <w:rsid w:val="2A5F715B"/>
    <w:rsid w:val="2A83BD64"/>
    <w:rsid w:val="2A8BF7D6"/>
    <w:rsid w:val="2A8E8632"/>
    <w:rsid w:val="2A9226BC"/>
    <w:rsid w:val="2ABB5174"/>
    <w:rsid w:val="2ABB6709"/>
    <w:rsid w:val="2ABDEED3"/>
    <w:rsid w:val="2ACC00D7"/>
    <w:rsid w:val="2AD9C6BF"/>
    <w:rsid w:val="2AE1C39B"/>
    <w:rsid w:val="2AE419DE"/>
    <w:rsid w:val="2AE548DA"/>
    <w:rsid w:val="2AE74A68"/>
    <w:rsid w:val="2AE7B844"/>
    <w:rsid w:val="2AEC5B17"/>
    <w:rsid w:val="2AED1D15"/>
    <w:rsid w:val="2AEEBF9B"/>
    <w:rsid w:val="2B023F09"/>
    <w:rsid w:val="2B0E6641"/>
    <w:rsid w:val="2B119126"/>
    <w:rsid w:val="2B139346"/>
    <w:rsid w:val="2B15704C"/>
    <w:rsid w:val="2B29D294"/>
    <w:rsid w:val="2B434C98"/>
    <w:rsid w:val="2B4954D8"/>
    <w:rsid w:val="2B49F367"/>
    <w:rsid w:val="2B4A7168"/>
    <w:rsid w:val="2B4ECE10"/>
    <w:rsid w:val="2B55D256"/>
    <w:rsid w:val="2B5E9856"/>
    <w:rsid w:val="2B60DD18"/>
    <w:rsid w:val="2B633B26"/>
    <w:rsid w:val="2B71EB39"/>
    <w:rsid w:val="2B967A25"/>
    <w:rsid w:val="2B992875"/>
    <w:rsid w:val="2BAE431E"/>
    <w:rsid w:val="2BC60900"/>
    <w:rsid w:val="2BC73269"/>
    <w:rsid w:val="2BCD6E39"/>
    <w:rsid w:val="2BD4A5DF"/>
    <w:rsid w:val="2BD6D9B7"/>
    <w:rsid w:val="2BDE1AC4"/>
    <w:rsid w:val="2BE19377"/>
    <w:rsid w:val="2BE8627E"/>
    <w:rsid w:val="2BE87972"/>
    <w:rsid w:val="2BECFA65"/>
    <w:rsid w:val="2BED990B"/>
    <w:rsid w:val="2BF93E1B"/>
    <w:rsid w:val="2BFF7701"/>
    <w:rsid w:val="2C04FE58"/>
    <w:rsid w:val="2C05A4EE"/>
    <w:rsid w:val="2C0B106E"/>
    <w:rsid w:val="2C18AF3C"/>
    <w:rsid w:val="2C2B1FFA"/>
    <w:rsid w:val="2C2BE93A"/>
    <w:rsid w:val="2C2C9889"/>
    <w:rsid w:val="2C343FC3"/>
    <w:rsid w:val="2C34542E"/>
    <w:rsid w:val="2C3BB4E7"/>
    <w:rsid w:val="2C3C6C6F"/>
    <w:rsid w:val="2C3CD77E"/>
    <w:rsid w:val="2C479F00"/>
    <w:rsid w:val="2C489E5C"/>
    <w:rsid w:val="2C589D51"/>
    <w:rsid w:val="2C58D801"/>
    <w:rsid w:val="2C690E23"/>
    <w:rsid w:val="2C6BC10E"/>
    <w:rsid w:val="2C734C38"/>
    <w:rsid w:val="2C891363"/>
    <w:rsid w:val="2C8C984A"/>
    <w:rsid w:val="2C95CB0B"/>
    <w:rsid w:val="2CA0D559"/>
    <w:rsid w:val="2CA3CEFD"/>
    <w:rsid w:val="2CA6C3B4"/>
    <w:rsid w:val="2CA8F599"/>
    <w:rsid w:val="2CADB089"/>
    <w:rsid w:val="2CAE2B1B"/>
    <w:rsid w:val="2CB0D2A4"/>
    <w:rsid w:val="2CB30726"/>
    <w:rsid w:val="2CBC1EFD"/>
    <w:rsid w:val="2CBF54F5"/>
    <w:rsid w:val="2CC5F171"/>
    <w:rsid w:val="2CE4CFD6"/>
    <w:rsid w:val="2CE4DC71"/>
    <w:rsid w:val="2CEE6CAE"/>
    <w:rsid w:val="2CF97658"/>
    <w:rsid w:val="2CFABE50"/>
    <w:rsid w:val="2D0FEE7E"/>
    <w:rsid w:val="2D1A9F25"/>
    <w:rsid w:val="2D2F8137"/>
    <w:rsid w:val="2D3098D9"/>
    <w:rsid w:val="2D390E57"/>
    <w:rsid w:val="2D50811C"/>
    <w:rsid w:val="2D66287F"/>
    <w:rsid w:val="2D755013"/>
    <w:rsid w:val="2D8AC56C"/>
    <w:rsid w:val="2D924B63"/>
    <w:rsid w:val="2D9F6D7A"/>
    <w:rsid w:val="2DAB5BDE"/>
    <w:rsid w:val="2DB478B8"/>
    <w:rsid w:val="2DB8C506"/>
    <w:rsid w:val="2DBA16E0"/>
    <w:rsid w:val="2DC2B1BD"/>
    <w:rsid w:val="2DC971CF"/>
    <w:rsid w:val="2DD47D6E"/>
    <w:rsid w:val="2DD54D43"/>
    <w:rsid w:val="2DD56C8A"/>
    <w:rsid w:val="2DD7C9AE"/>
    <w:rsid w:val="2DE1ABB0"/>
    <w:rsid w:val="2DE7596B"/>
    <w:rsid w:val="2DE882E6"/>
    <w:rsid w:val="2DF2FAB3"/>
    <w:rsid w:val="2DF349B2"/>
    <w:rsid w:val="2DF58F95"/>
    <w:rsid w:val="2DF7690C"/>
    <w:rsid w:val="2E021BE4"/>
    <w:rsid w:val="2E0E29D9"/>
    <w:rsid w:val="2E16E1E6"/>
    <w:rsid w:val="2E18D4F8"/>
    <w:rsid w:val="2E220EAE"/>
    <w:rsid w:val="2E29C67F"/>
    <w:rsid w:val="2E370934"/>
    <w:rsid w:val="2E3873A8"/>
    <w:rsid w:val="2E39252C"/>
    <w:rsid w:val="2E414115"/>
    <w:rsid w:val="2E41D77A"/>
    <w:rsid w:val="2E470D11"/>
    <w:rsid w:val="2E487F19"/>
    <w:rsid w:val="2E4CFD81"/>
    <w:rsid w:val="2E4FB326"/>
    <w:rsid w:val="2E51A6D4"/>
    <w:rsid w:val="2E75590C"/>
    <w:rsid w:val="2E78197C"/>
    <w:rsid w:val="2E79BA89"/>
    <w:rsid w:val="2E7B531A"/>
    <w:rsid w:val="2E7DB70B"/>
    <w:rsid w:val="2E894A65"/>
    <w:rsid w:val="2E899DCE"/>
    <w:rsid w:val="2E89C99D"/>
    <w:rsid w:val="2E8ED1BC"/>
    <w:rsid w:val="2E910AB3"/>
    <w:rsid w:val="2EA0692C"/>
    <w:rsid w:val="2EA11808"/>
    <w:rsid w:val="2EB7FB51"/>
    <w:rsid w:val="2EB8CAD3"/>
    <w:rsid w:val="2EBEA8FF"/>
    <w:rsid w:val="2EC89641"/>
    <w:rsid w:val="2EE81669"/>
    <w:rsid w:val="2EE9E4E8"/>
    <w:rsid w:val="2EEF097F"/>
    <w:rsid w:val="2EF1A920"/>
    <w:rsid w:val="2EF32E8C"/>
    <w:rsid w:val="2EFA62F7"/>
    <w:rsid w:val="2EFB6F70"/>
    <w:rsid w:val="2EFF784E"/>
    <w:rsid w:val="2F093A3F"/>
    <w:rsid w:val="2F0BEB97"/>
    <w:rsid w:val="2F11EADC"/>
    <w:rsid w:val="2F200340"/>
    <w:rsid w:val="2F20C99F"/>
    <w:rsid w:val="2F22BC27"/>
    <w:rsid w:val="2F2D455F"/>
    <w:rsid w:val="2F2D5F56"/>
    <w:rsid w:val="2F3CF4DB"/>
    <w:rsid w:val="2F40A173"/>
    <w:rsid w:val="2F4157EC"/>
    <w:rsid w:val="2F471F1B"/>
    <w:rsid w:val="2F47252B"/>
    <w:rsid w:val="2F4D213A"/>
    <w:rsid w:val="2F51CC18"/>
    <w:rsid w:val="2F6A6506"/>
    <w:rsid w:val="2F6CD6F6"/>
    <w:rsid w:val="2F711DA4"/>
    <w:rsid w:val="2F792DFC"/>
    <w:rsid w:val="2F7BB3ED"/>
    <w:rsid w:val="2F7C74FE"/>
    <w:rsid w:val="2F803F1E"/>
    <w:rsid w:val="2F831D1C"/>
    <w:rsid w:val="2F87F547"/>
    <w:rsid w:val="2F8BE0E2"/>
    <w:rsid w:val="2F8C4D53"/>
    <w:rsid w:val="2F9D5CFC"/>
    <w:rsid w:val="2FA112EF"/>
    <w:rsid w:val="2FA6F9DE"/>
    <w:rsid w:val="2FB5CED3"/>
    <w:rsid w:val="2FCCCCA8"/>
    <w:rsid w:val="2FDEC073"/>
    <w:rsid w:val="2FE0D23D"/>
    <w:rsid w:val="2FE41B5A"/>
    <w:rsid w:val="2FF48E21"/>
    <w:rsid w:val="2FFC1F19"/>
    <w:rsid w:val="2FFC6A76"/>
    <w:rsid w:val="3001B80B"/>
    <w:rsid w:val="300D54D3"/>
    <w:rsid w:val="30154709"/>
    <w:rsid w:val="3027D8C1"/>
    <w:rsid w:val="30286436"/>
    <w:rsid w:val="304B308F"/>
    <w:rsid w:val="3069A83F"/>
    <w:rsid w:val="306DACE3"/>
    <w:rsid w:val="306FFB58"/>
    <w:rsid w:val="307FB6A9"/>
    <w:rsid w:val="3083AA4F"/>
    <w:rsid w:val="308F1FAF"/>
    <w:rsid w:val="30923DE6"/>
    <w:rsid w:val="30A2C410"/>
    <w:rsid w:val="30ACE5F7"/>
    <w:rsid w:val="30B16EF2"/>
    <w:rsid w:val="30B959E4"/>
    <w:rsid w:val="30BC7C3D"/>
    <w:rsid w:val="30D1C8FA"/>
    <w:rsid w:val="30DC71D4"/>
    <w:rsid w:val="30DEE4E4"/>
    <w:rsid w:val="30E149E3"/>
    <w:rsid w:val="30E199D6"/>
    <w:rsid w:val="30F2FEE8"/>
    <w:rsid w:val="30FA0A78"/>
    <w:rsid w:val="3118455F"/>
    <w:rsid w:val="311BF689"/>
    <w:rsid w:val="3122C549"/>
    <w:rsid w:val="312C07E2"/>
    <w:rsid w:val="3147D0FB"/>
    <w:rsid w:val="31495256"/>
    <w:rsid w:val="314F3234"/>
    <w:rsid w:val="31508B76"/>
    <w:rsid w:val="3150F5BC"/>
    <w:rsid w:val="31523664"/>
    <w:rsid w:val="3157B67F"/>
    <w:rsid w:val="315EBBB2"/>
    <w:rsid w:val="315F5F53"/>
    <w:rsid w:val="31615092"/>
    <w:rsid w:val="3174DE9C"/>
    <w:rsid w:val="317E0BC3"/>
    <w:rsid w:val="3184B1D0"/>
    <w:rsid w:val="318D6210"/>
    <w:rsid w:val="31A33F52"/>
    <w:rsid w:val="31AE8C11"/>
    <w:rsid w:val="31C44337"/>
    <w:rsid w:val="31C9CDB2"/>
    <w:rsid w:val="31D01E9C"/>
    <w:rsid w:val="31D5FDF3"/>
    <w:rsid w:val="31E32C61"/>
    <w:rsid w:val="31E4D945"/>
    <w:rsid w:val="31EA8D4E"/>
    <w:rsid w:val="31FAB780"/>
    <w:rsid w:val="31FD1089"/>
    <w:rsid w:val="3204C113"/>
    <w:rsid w:val="320DDC24"/>
    <w:rsid w:val="3212C51C"/>
    <w:rsid w:val="321D8BAF"/>
    <w:rsid w:val="321E5685"/>
    <w:rsid w:val="32341384"/>
    <w:rsid w:val="3237A906"/>
    <w:rsid w:val="323D4855"/>
    <w:rsid w:val="324EC493"/>
    <w:rsid w:val="325718CA"/>
    <w:rsid w:val="32578838"/>
    <w:rsid w:val="325B1DE2"/>
    <w:rsid w:val="325BDC91"/>
    <w:rsid w:val="3275F348"/>
    <w:rsid w:val="32765AC7"/>
    <w:rsid w:val="327A8D94"/>
    <w:rsid w:val="327BCB95"/>
    <w:rsid w:val="327D6A37"/>
    <w:rsid w:val="327EC362"/>
    <w:rsid w:val="328C0862"/>
    <w:rsid w:val="32930F0C"/>
    <w:rsid w:val="329363E8"/>
    <w:rsid w:val="329F7562"/>
    <w:rsid w:val="32A37046"/>
    <w:rsid w:val="32A607D4"/>
    <w:rsid w:val="32BDB572"/>
    <w:rsid w:val="32BDC49B"/>
    <w:rsid w:val="32CA15C8"/>
    <w:rsid w:val="32EC2C59"/>
    <w:rsid w:val="32F9532F"/>
    <w:rsid w:val="32FA6B63"/>
    <w:rsid w:val="3305DF5A"/>
    <w:rsid w:val="33065BF6"/>
    <w:rsid w:val="330767FB"/>
    <w:rsid w:val="33363971"/>
    <w:rsid w:val="33386481"/>
    <w:rsid w:val="334D3EF8"/>
    <w:rsid w:val="334E78A5"/>
    <w:rsid w:val="33563652"/>
    <w:rsid w:val="335C7077"/>
    <w:rsid w:val="33638FAA"/>
    <w:rsid w:val="33680CC3"/>
    <w:rsid w:val="336F47C5"/>
    <w:rsid w:val="3370EAC2"/>
    <w:rsid w:val="337A487F"/>
    <w:rsid w:val="3383A002"/>
    <w:rsid w:val="3383B9D7"/>
    <w:rsid w:val="3390B337"/>
    <w:rsid w:val="3395F45B"/>
    <w:rsid w:val="3397CD26"/>
    <w:rsid w:val="339DE63F"/>
    <w:rsid w:val="33A03C43"/>
    <w:rsid w:val="33CC2B9A"/>
    <w:rsid w:val="33CD5832"/>
    <w:rsid w:val="33D0C392"/>
    <w:rsid w:val="33D943D7"/>
    <w:rsid w:val="33DE94A2"/>
    <w:rsid w:val="33DFFDFE"/>
    <w:rsid w:val="34088C02"/>
    <w:rsid w:val="34209371"/>
    <w:rsid w:val="342C3D42"/>
    <w:rsid w:val="34399206"/>
    <w:rsid w:val="34423B98"/>
    <w:rsid w:val="34441C5C"/>
    <w:rsid w:val="34518968"/>
    <w:rsid w:val="345B65C6"/>
    <w:rsid w:val="345E44B0"/>
    <w:rsid w:val="345F50CB"/>
    <w:rsid w:val="345FB1F0"/>
    <w:rsid w:val="3461F83D"/>
    <w:rsid w:val="346DD7B8"/>
    <w:rsid w:val="347344C0"/>
    <w:rsid w:val="34764B58"/>
    <w:rsid w:val="34917839"/>
    <w:rsid w:val="34A05D63"/>
    <w:rsid w:val="34A3D170"/>
    <w:rsid w:val="34AB17BB"/>
    <w:rsid w:val="34B0F098"/>
    <w:rsid w:val="34B572FB"/>
    <w:rsid w:val="34BA3DF1"/>
    <w:rsid w:val="34BD9E00"/>
    <w:rsid w:val="34D4261F"/>
    <w:rsid w:val="34D6CC61"/>
    <w:rsid w:val="34EC419B"/>
    <w:rsid w:val="34FCA313"/>
    <w:rsid w:val="350F6078"/>
    <w:rsid w:val="3527CDE5"/>
    <w:rsid w:val="3528D09E"/>
    <w:rsid w:val="353C40EA"/>
    <w:rsid w:val="3564DF02"/>
    <w:rsid w:val="3566CC12"/>
    <w:rsid w:val="3573695E"/>
    <w:rsid w:val="357E1FA8"/>
    <w:rsid w:val="3587C735"/>
    <w:rsid w:val="359414FD"/>
    <w:rsid w:val="359BE452"/>
    <w:rsid w:val="35B25DF7"/>
    <w:rsid w:val="35C736CB"/>
    <w:rsid w:val="35CE2457"/>
    <w:rsid w:val="35D1C12D"/>
    <w:rsid w:val="35D4E7D9"/>
    <w:rsid w:val="35D8C18C"/>
    <w:rsid w:val="35EA18E3"/>
    <w:rsid w:val="35F5D9DD"/>
    <w:rsid w:val="35F8711C"/>
    <w:rsid w:val="3609A819"/>
    <w:rsid w:val="36122FE6"/>
    <w:rsid w:val="3625297E"/>
    <w:rsid w:val="3638E992"/>
    <w:rsid w:val="363AE07D"/>
    <w:rsid w:val="364CE95F"/>
    <w:rsid w:val="365862AD"/>
    <w:rsid w:val="3664CFDE"/>
    <w:rsid w:val="3668A0D3"/>
    <w:rsid w:val="366B50CE"/>
    <w:rsid w:val="366F7C52"/>
    <w:rsid w:val="36868528"/>
    <w:rsid w:val="368F4A39"/>
    <w:rsid w:val="3690807B"/>
    <w:rsid w:val="3693CBD9"/>
    <w:rsid w:val="3694DB82"/>
    <w:rsid w:val="369717D0"/>
    <w:rsid w:val="369FCF02"/>
    <w:rsid w:val="36AE97A4"/>
    <w:rsid w:val="36BB32AD"/>
    <w:rsid w:val="36C5C533"/>
    <w:rsid w:val="36C5D644"/>
    <w:rsid w:val="36C90685"/>
    <w:rsid w:val="36E2C9FE"/>
    <w:rsid w:val="36FA5375"/>
    <w:rsid w:val="37025F1B"/>
    <w:rsid w:val="3707914A"/>
    <w:rsid w:val="370C528A"/>
    <w:rsid w:val="37170BC4"/>
    <w:rsid w:val="37175FC8"/>
    <w:rsid w:val="3717E3B9"/>
    <w:rsid w:val="371B9F05"/>
    <w:rsid w:val="372EBF99"/>
    <w:rsid w:val="3737A315"/>
    <w:rsid w:val="373F30E7"/>
    <w:rsid w:val="373FA9C4"/>
    <w:rsid w:val="37432431"/>
    <w:rsid w:val="3744F264"/>
    <w:rsid w:val="374793B5"/>
    <w:rsid w:val="375110F6"/>
    <w:rsid w:val="37615EE2"/>
    <w:rsid w:val="3765718F"/>
    <w:rsid w:val="37666303"/>
    <w:rsid w:val="3772CFE2"/>
    <w:rsid w:val="3792BC03"/>
    <w:rsid w:val="379AF753"/>
    <w:rsid w:val="37C99063"/>
    <w:rsid w:val="37D8E5CD"/>
    <w:rsid w:val="37E3FAD1"/>
    <w:rsid w:val="37FB5863"/>
    <w:rsid w:val="37FCA394"/>
    <w:rsid w:val="38007D6B"/>
    <w:rsid w:val="38016391"/>
    <w:rsid w:val="38023C6C"/>
    <w:rsid w:val="3808F059"/>
    <w:rsid w:val="381DA4C8"/>
    <w:rsid w:val="381E020C"/>
    <w:rsid w:val="381E9678"/>
    <w:rsid w:val="382C9EEB"/>
    <w:rsid w:val="382FE19A"/>
    <w:rsid w:val="38445B8C"/>
    <w:rsid w:val="38452E22"/>
    <w:rsid w:val="3859C5AF"/>
    <w:rsid w:val="385B4F6A"/>
    <w:rsid w:val="385F3949"/>
    <w:rsid w:val="38640715"/>
    <w:rsid w:val="386D9F4D"/>
    <w:rsid w:val="38713B32"/>
    <w:rsid w:val="38791EEC"/>
    <w:rsid w:val="3880B92C"/>
    <w:rsid w:val="3883BACB"/>
    <w:rsid w:val="3892EFE5"/>
    <w:rsid w:val="3894AD98"/>
    <w:rsid w:val="38A3DE34"/>
    <w:rsid w:val="38AC1178"/>
    <w:rsid w:val="38C6E586"/>
    <w:rsid w:val="38E0279F"/>
    <w:rsid w:val="38E3710F"/>
    <w:rsid w:val="38EC5108"/>
    <w:rsid w:val="38EC946F"/>
    <w:rsid w:val="3909D5F9"/>
    <w:rsid w:val="390E0310"/>
    <w:rsid w:val="39160889"/>
    <w:rsid w:val="391DE690"/>
    <w:rsid w:val="39328E89"/>
    <w:rsid w:val="39362610"/>
    <w:rsid w:val="394C8E16"/>
    <w:rsid w:val="394E734A"/>
    <w:rsid w:val="39575B17"/>
    <w:rsid w:val="395764D5"/>
    <w:rsid w:val="39619DD1"/>
    <w:rsid w:val="39660444"/>
    <w:rsid w:val="396C8E99"/>
    <w:rsid w:val="39782C48"/>
    <w:rsid w:val="397E611B"/>
    <w:rsid w:val="39860FC2"/>
    <w:rsid w:val="3996FABF"/>
    <w:rsid w:val="39A34CBC"/>
    <w:rsid w:val="39A88791"/>
    <w:rsid w:val="39C4DDF8"/>
    <w:rsid w:val="39D515E9"/>
    <w:rsid w:val="39DD4601"/>
    <w:rsid w:val="39E1715B"/>
    <w:rsid w:val="39E31FDD"/>
    <w:rsid w:val="39E62A1E"/>
    <w:rsid w:val="39E8891E"/>
    <w:rsid w:val="39F317E0"/>
    <w:rsid w:val="3A13A895"/>
    <w:rsid w:val="3A1F450D"/>
    <w:rsid w:val="3A345CAF"/>
    <w:rsid w:val="3A359A6F"/>
    <w:rsid w:val="3A38D018"/>
    <w:rsid w:val="3A3A29EB"/>
    <w:rsid w:val="3A3B35FD"/>
    <w:rsid w:val="3A3B42B0"/>
    <w:rsid w:val="3A3DD610"/>
    <w:rsid w:val="3A3FA633"/>
    <w:rsid w:val="3A427CDB"/>
    <w:rsid w:val="3A4F27FA"/>
    <w:rsid w:val="3A74F675"/>
    <w:rsid w:val="3A7D82AB"/>
    <w:rsid w:val="3A7DA64F"/>
    <w:rsid w:val="3A838A1F"/>
    <w:rsid w:val="3A8568B0"/>
    <w:rsid w:val="3A8F2C20"/>
    <w:rsid w:val="3A915EEA"/>
    <w:rsid w:val="3A91AA9D"/>
    <w:rsid w:val="3A92F03B"/>
    <w:rsid w:val="3A9A7450"/>
    <w:rsid w:val="3A9EC767"/>
    <w:rsid w:val="3AA508C6"/>
    <w:rsid w:val="3ABB2AC3"/>
    <w:rsid w:val="3AC2DEC7"/>
    <w:rsid w:val="3AC55825"/>
    <w:rsid w:val="3AC70EF3"/>
    <w:rsid w:val="3ACEF374"/>
    <w:rsid w:val="3AD78DA2"/>
    <w:rsid w:val="3AF3F27E"/>
    <w:rsid w:val="3B0130E2"/>
    <w:rsid w:val="3B046936"/>
    <w:rsid w:val="3B073780"/>
    <w:rsid w:val="3B085EFA"/>
    <w:rsid w:val="3B125343"/>
    <w:rsid w:val="3B13F08E"/>
    <w:rsid w:val="3B1C6B01"/>
    <w:rsid w:val="3B1E78A0"/>
    <w:rsid w:val="3B243B84"/>
    <w:rsid w:val="3B31896F"/>
    <w:rsid w:val="3B34F92B"/>
    <w:rsid w:val="3B36B534"/>
    <w:rsid w:val="3B47153B"/>
    <w:rsid w:val="3B4DDBC2"/>
    <w:rsid w:val="3B516096"/>
    <w:rsid w:val="3B576124"/>
    <w:rsid w:val="3B607C64"/>
    <w:rsid w:val="3B75BC71"/>
    <w:rsid w:val="3B7C4AC5"/>
    <w:rsid w:val="3B81A431"/>
    <w:rsid w:val="3B8F81C7"/>
    <w:rsid w:val="3B91103F"/>
    <w:rsid w:val="3B91588E"/>
    <w:rsid w:val="3B9BE8CC"/>
    <w:rsid w:val="3BA21BB7"/>
    <w:rsid w:val="3BACECB4"/>
    <w:rsid w:val="3BB819B6"/>
    <w:rsid w:val="3BB956A5"/>
    <w:rsid w:val="3BBA4BC5"/>
    <w:rsid w:val="3BBC98E2"/>
    <w:rsid w:val="3BC47559"/>
    <w:rsid w:val="3BCA966C"/>
    <w:rsid w:val="3BD1824B"/>
    <w:rsid w:val="3BD6B8EE"/>
    <w:rsid w:val="3BD6C5A3"/>
    <w:rsid w:val="3BD83E4E"/>
    <w:rsid w:val="3BE2350B"/>
    <w:rsid w:val="3BEBDED5"/>
    <w:rsid w:val="3BED0935"/>
    <w:rsid w:val="3BF1A5AC"/>
    <w:rsid w:val="3BF2D51D"/>
    <w:rsid w:val="3C028214"/>
    <w:rsid w:val="3C077529"/>
    <w:rsid w:val="3C395DD7"/>
    <w:rsid w:val="3C3BF300"/>
    <w:rsid w:val="3C55038D"/>
    <w:rsid w:val="3C6855AE"/>
    <w:rsid w:val="3C6DF013"/>
    <w:rsid w:val="3C7069FA"/>
    <w:rsid w:val="3C77C650"/>
    <w:rsid w:val="3C899AE2"/>
    <w:rsid w:val="3CA06C03"/>
    <w:rsid w:val="3CB33554"/>
    <w:rsid w:val="3CB6C730"/>
    <w:rsid w:val="3CE1E71F"/>
    <w:rsid w:val="3CF115EB"/>
    <w:rsid w:val="3D0FE739"/>
    <w:rsid w:val="3D12D5F5"/>
    <w:rsid w:val="3D1D7492"/>
    <w:rsid w:val="3D4CFC7A"/>
    <w:rsid w:val="3D54AD2B"/>
    <w:rsid w:val="3D554F81"/>
    <w:rsid w:val="3D557886"/>
    <w:rsid w:val="3D5DAA71"/>
    <w:rsid w:val="3D6045BA"/>
    <w:rsid w:val="3D6D1543"/>
    <w:rsid w:val="3D7481EE"/>
    <w:rsid w:val="3D7505FC"/>
    <w:rsid w:val="3D81DE61"/>
    <w:rsid w:val="3DA38E87"/>
    <w:rsid w:val="3DAB43F7"/>
    <w:rsid w:val="3DB0AA71"/>
    <w:rsid w:val="3DBD449C"/>
    <w:rsid w:val="3DD1647F"/>
    <w:rsid w:val="3DD8F2B3"/>
    <w:rsid w:val="3DE91DDE"/>
    <w:rsid w:val="3DF2DF47"/>
    <w:rsid w:val="3E16B7F9"/>
    <w:rsid w:val="3E258486"/>
    <w:rsid w:val="3E32D3F5"/>
    <w:rsid w:val="3E33C8A0"/>
    <w:rsid w:val="3E370A46"/>
    <w:rsid w:val="3E416135"/>
    <w:rsid w:val="3E417E7A"/>
    <w:rsid w:val="3E51FA01"/>
    <w:rsid w:val="3E59FCFA"/>
    <w:rsid w:val="3E670970"/>
    <w:rsid w:val="3E789AC6"/>
    <w:rsid w:val="3E8CBC39"/>
    <w:rsid w:val="3E8DD47A"/>
    <w:rsid w:val="3E96E312"/>
    <w:rsid w:val="3EA8870C"/>
    <w:rsid w:val="3EAC1896"/>
    <w:rsid w:val="3EB14BCC"/>
    <w:rsid w:val="3EBDDDC2"/>
    <w:rsid w:val="3EC196EA"/>
    <w:rsid w:val="3EC28853"/>
    <w:rsid w:val="3ECAAEAB"/>
    <w:rsid w:val="3ED4A16A"/>
    <w:rsid w:val="3ED87B62"/>
    <w:rsid w:val="3EDE5476"/>
    <w:rsid w:val="3EE162B9"/>
    <w:rsid w:val="3EE5D58D"/>
    <w:rsid w:val="3EE75473"/>
    <w:rsid w:val="3EEA4041"/>
    <w:rsid w:val="3F03EF1C"/>
    <w:rsid w:val="3F11B396"/>
    <w:rsid w:val="3F170D17"/>
    <w:rsid w:val="3F30DD79"/>
    <w:rsid w:val="3F384D44"/>
    <w:rsid w:val="3F3E38B5"/>
    <w:rsid w:val="3F48E433"/>
    <w:rsid w:val="3F54DFBD"/>
    <w:rsid w:val="3F59B902"/>
    <w:rsid w:val="3F628698"/>
    <w:rsid w:val="3F64D00D"/>
    <w:rsid w:val="3F6F2391"/>
    <w:rsid w:val="3F723493"/>
    <w:rsid w:val="3F75F905"/>
    <w:rsid w:val="3F849D00"/>
    <w:rsid w:val="3FAD6CA2"/>
    <w:rsid w:val="3FB8B85F"/>
    <w:rsid w:val="3FC5E357"/>
    <w:rsid w:val="3FEE4E4D"/>
    <w:rsid w:val="3FFA2D2F"/>
    <w:rsid w:val="40068EEF"/>
    <w:rsid w:val="4007FE69"/>
    <w:rsid w:val="400CCB9C"/>
    <w:rsid w:val="40167398"/>
    <w:rsid w:val="4019D4EB"/>
    <w:rsid w:val="4022337E"/>
    <w:rsid w:val="4023F090"/>
    <w:rsid w:val="40252BAF"/>
    <w:rsid w:val="402AD012"/>
    <w:rsid w:val="4030C431"/>
    <w:rsid w:val="403AEF05"/>
    <w:rsid w:val="4040EB79"/>
    <w:rsid w:val="4042084F"/>
    <w:rsid w:val="4052C95B"/>
    <w:rsid w:val="40537AD5"/>
    <w:rsid w:val="406409C2"/>
    <w:rsid w:val="406537DB"/>
    <w:rsid w:val="40667F0C"/>
    <w:rsid w:val="406D2D26"/>
    <w:rsid w:val="407F82C1"/>
    <w:rsid w:val="40883F77"/>
    <w:rsid w:val="408DCC51"/>
    <w:rsid w:val="4097E67C"/>
    <w:rsid w:val="4098DC07"/>
    <w:rsid w:val="40992A1E"/>
    <w:rsid w:val="409ADA25"/>
    <w:rsid w:val="409CA6BE"/>
    <w:rsid w:val="40A7C4B1"/>
    <w:rsid w:val="40AC61B7"/>
    <w:rsid w:val="40B8368D"/>
    <w:rsid w:val="40BFC2D5"/>
    <w:rsid w:val="40C25E5A"/>
    <w:rsid w:val="40D10CFB"/>
    <w:rsid w:val="40D901D9"/>
    <w:rsid w:val="40FB39F1"/>
    <w:rsid w:val="40FEBDD1"/>
    <w:rsid w:val="4106494A"/>
    <w:rsid w:val="410A5E15"/>
    <w:rsid w:val="4117EB79"/>
    <w:rsid w:val="41228292"/>
    <w:rsid w:val="41250C9B"/>
    <w:rsid w:val="41502C3F"/>
    <w:rsid w:val="416BA563"/>
    <w:rsid w:val="416BF8DF"/>
    <w:rsid w:val="417B66F3"/>
    <w:rsid w:val="4188C9B6"/>
    <w:rsid w:val="418C3A21"/>
    <w:rsid w:val="419592EA"/>
    <w:rsid w:val="419D2E62"/>
    <w:rsid w:val="41A0350B"/>
    <w:rsid w:val="41BD9C3F"/>
    <w:rsid w:val="41C08E69"/>
    <w:rsid w:val="41C2C12C"/>
    <w:rsid w:val="41CA898A"/>
    <w:rsid w:val="41D033A4"/>
    <w:rsid w:val="41D15D36"/>
    <w:rsid w:val="41DEAD00"/>
    <w:rsid w:val="41EDCEB6"/>
    <w:rsid w:val="41EFA5E2"/>
    <w:rsid w:val="41F1686D"/>
    <w:rsid w:val="41F41618"/>
    <w:rsid w:val="41F70143"/>
    <w:rsid w:val="41F9AFB2"/>
    <w:rsid w:val="42079AEF"/>
    <w:rsid w:val="42088A23"/>
    <w:rsid w:val="42171665"/>
    <w:rsid w:val="421BC2E3"/>
    <w:rsid w:val="421EA5FC"/>
    <w:rsid w:val="4221CFB2"/>
    <w:rsid w:val="422A7C78"/>
    <w:rsid w:val="422BC948"/>
    <w:rsid w:val="42320773"/>
    <w:rsid w:val="423801A7"/>
    <w:rsid w:val="4239FF4B"/>
    <w:rsid w:val="423B4D55"/>
    <w:rsid w:val="423E6D40"/>
    <w:rsid w:val="424E0EB4"/>
    <w:rsid w:val="425BF1A3"/>
    <w:rsid w:val="425E4E88"/>
    <w:rsid w:val="425EEC51"/>
    <w:rsid w:val="42646F72"/>
    <w:rsid w:val="426A3CF0"/>
    <w:rsid w:val="426C3D1D"/>
    <w:rsid w:val="427C3939"/>
    <w:rsid w:val="4282D045"/>
    <w:rsid w:val="428FE37A"/>
    <w:rsid w:val="429022C2"/>
    <w:rsid w:val="4298AC34"/>
    <w:rsid w:val="42A65DAD"/>
    <w:rsid w:val="42B0395A"/>
    <w:rsid w:val="42BE265B"/>
    <w:rsid w:val="42C2F7C1"/>
    <w:rsid w:val="42C5FC25"/>
    <w:rsid w:val="42C73E04"/>
    <w:rsid w:val="42CD9F03"/>
    <w:rsid w:val="42DE01A8"/>
    <w:rsid w:val="42E30E29"/>
    <w:rsid w:val="42F4CA0A"/>
    <w:rsid w:val="42FFAA3F"/>
    <w:rsid w:val="4306E51C"/>
    <w:rsid w:val="43070267"/>
    <w:rsid w:val="431D7D9E"/>
    <w:rsid w:val="4322AC82"/>
    <w:rsid w:val="4324B4A8"/>
    <w:rsid w:val="4325EF0F"/>
    <w:rsid w:val="43283A83"/>
    <w:rsid w:val="4329B364"/>
    <w:rsid w:val="43374E25"/>
    <w:rsid w:val="435724A1"/>
    <w:rsid w:val="4369F1A5"/>
    <w:rsid w:val="43793472"/>
    <w:rsid w:val="437D0B1E"/>
    <w:rsid w:val="438FE679"/>
    <w:rsid w:val="438FE6F5"/>
    <w:rsid w:val="439106B2"/>
    <w:rsid w:val="43A0BE81"/>
    <w:rsid w:val="43A4CDE8"/>
    <w:rsid w:val="43A89E40"/>
    <w:rsid w:val="43A8D02F"/>
    <w:rsid w:val="43AF0C6F"/>
    <w:rsid w:val="43B1E76F"/>
    <w:rsid w:val="43B94F1F"/>
    <w:rsid w:val="43BB41DF"/>
    <w:rsid w:val="43C056B3"/>
    <w:rsid w:val="43C23EFE"/>
    <w:rsid w:val="43D8D665"/>
    <w:rsid w:val="43E1E7CD"/>
    <w:rsid w:val="43E99967"/>
    <w:rsid w:val="43F02328"/>
    <w:rsid w:val="43FD679C"/>
    <w:rsid w:val="43FE8573"/>
    <w:rsid w:val="44026534"/>
    <w:rsid w:val="4403C632"/>
    <w:rsid w:val="440B8CB4"/>
    <w:rsid w:val="441CF059"/>
    <w:rsid w:val="4425545D"/>
    <w:rsid w:val="4425ECBB"/>
    <w:rsid w:val="444122AC"/>
    <w:rsid w:val="44621A58"/>
    <w:rsid w:val="446369EE"/>
    <w:rsid w:val="4473D90B"/>
    <w:rsid w:val="44802789"/>
    <w:rsid w:val="44809C86"/>
    <w:rsid w:val="44841E0C"/>
    <w:rsid w:val="448BCCEF"/>
    <w:rsid w:val="44A76A6D"/>
    <w:rsid w:val="44AABAF3"/>
    <w:rsid w:val="44AB0B1E"/>
    <w:rsid w:val="44BEC2D0"/>
    <w:rsid w:val="44CB4732"/>
    <w:rsid w:val="44D622A6"/>
    <w:rsid w:val="44E9FF75"/>
    <w:rsid w:val="44EEDA1E"/>
    <w:rsid w:val="4507640F"/>
    <w:rsid w:val="450E8A16"/>
    <w:rsid w:val="450F0F31"/>
    <w:rsid w:val="451129CA"/>
    <w:rsid w:val="4511B729"/>
    <w:rsid w:val="4518EDD4"/>
    <w:rsid w:val="45271AFF"/>
    <w:rsid w:val="4538895B"/>
    <w:rsid w:val="453905E2"/>
    <w:rsid w:val="453B230F"/>
    <w:rsid w:val="453FD789"/>
    <w:rsid w:val="4546CA43"/>
    <w:rsid w:val="45488557"/>
    <w:rsid w:val="454E19A3"/>
    <w:rsid w:val="455C2714"/>
    <w:rsid w:val="455C5976"/>
    <w:rsid w:val="455CCA2E"/>
    <w:rsid w:val="45637855"/>
    <w:rsid w:val="4570D375"/>
    <w:rsid w:val="4579640D"/>
    <w:rsid w:val="45909E17"/>
    <w:rsid w:val="45933FDA"/>
    <w:rsid w:val="4595B503"/>
    <w:rsid w:val="4598816C"/>
    <w:rsid w:val="4599DFAF"/>
    <w:rsid w:val="45B4A6A8"/>
    <w:rsid w:val="45BBEF27"/>
    <w:rsid w:val="45BFE4B6"/>
    <w:rsid w:val="45C893E9"/>
    <w:rsid w:val="45CC3E91"/>
    <w:rsid w:val="45CC6142"/>
    <w:rsid w:val="45EE0266"/>
    <w:rsid w:val="45F3B7E9"/>
    <w:rsid w:val="45F572F3"/>
    <w:rsid w:val="45FB2837"/>
    <w:rsid w:val="46050326"/>
    <w:rsid w:val="460D8689"/>
    <w:rsid w:val="46146DCB"/>
    <w:rsid w:val="461E778A"/>
    <w:rsid w:val="462C00AE"/>
    <w:rsid w:val="462E531A"/>
    <w:rsid w:val="462F5B07"/>
    <w:rsid w:val="4633AB6D"/>
    <w:rsid w:val="46340B0E"/>
    <w:rsid w:val="4637F7C2"/>
    <w:rsid w:val="464A0638"/>
    <w:rsid w:val="465D8D56"/>
    <w:rsid w:val="465DA530"/>
    <w:rsid w:val="46609106"/>
    <w:rsid w:val="46695173"/>
    <w:rsid w:val="466B87F5"/>
    <w:rsid w:val="4677F7F3"/>
    <w:rsid w:val="46801B0E"/>
    <w:rsid w:val="468034AD"/>
    <w:rsid w:val="4688D0F0"/>
    <w:rsid w:val="46A04F0D"/>
    <w:rsid w:val="46A13AD2"/>
    <w:rsid w:val="46A7E87A"/>
    <w:rsid w:val="46CC92E0"/>
    <w:rsid w:val="46CD470B"/>
    <w:rsid w:val="46DEF50D"/>
    <w:rsid w:val="46E73224"/>
    <w:rsid w:val="46F95C7A"/>
    <w:rsid w:val="470AECDE"/>
    <w:rsid w:val="47133E24"/>
    <w:rsid w:val="471A26AC"/>
    <w:rsid w:val="47249D04"/>
    <w:rsid w:val="4738E64D"/>
    <w:rsid w:val="4743CCC2"/>
    <w:rsid w:val="47449640"/>
    <w:rsid w:val="47571ECB"/>
    <w:rsid w:val="475777BC"/>
    <w:rsid w:val="476209B0"/>
    <w:rsid w:val="47637B9C"/>
    <w:rsid w:val="4763F4D6"/>
    <w:rsid w:val="476DE281"/>
    <w:rsid w:val="4770CE31"/>
    <w:rsid w:val="4784CD67"/>
    <w:rsid w:val="478C9C86"/>
    <w:rsid w:val="47944E1F"/>
    <w:rsid w:val="4796B409"/>
    <w:rsid w:val="479DF7F6"/>
    <w:rsid w:val="479FD550"/>
    <w:rsid w:val="47AD28A0"/>
    <w:rsid w:val="47B2FC3A"/>
    <w:rsid w:val="47BDA865"/>
    <w:rsid w:val="47C0B684"/>
    <w:rsid w:val="47C785D9"/>
    <w:rsid w:val="47CA7E96"/>
    <w:rsid w:val="47D55FF3"/>
    <w:rsid w:val="47D6C09A"/>
    <w:rsid w:val="47DC13F4"/>
    <w:rsid w:val="47F545F8"/>
    <w:rsid w:val="47FB0D5A"/>
    <w:rsid w:val="47FE6AE2"/>
    <w:rsid w:val="48012D79"/>
    <w:rsid w:val="48033286"/>
    <w:rsid w:val="48033988"/>
    <w:rsid w:val="4813AB84"/>
    <w:rsid w:val="48162449"/>
    <w:rsid w:val="4816E361"/>
    <w:rsid w:val="481CCA9E"/>
    <w:rsid w:val="48338035"/>
    <w:rsid w:val="4837910C"/>
    <w:rsid w:val="483C6492"/>
    <w:rsid w:val="486CDBE9"/>
    <w:rsid w:val="4871197F"/>
    <w:rsid w:val="4876B270"/>
    <w:rsid w:val="487F5299"/>
    <w:rsid w:val="48965111"/>
    <w:rsid w:val="4896F804"/>
    <w:rsid w:val="48B0759E"/>
    <w:rsid w:val="48B3AB40"/>
    <w:rsid w:val="48B472BC"/>
    <w:rsid w:val="48BBCFFA"/>
    <w:rsid w:val="48CC3092"/>
    <w:rsid w:val="48CE2DD5"/>
    <w:rsid w:val="48D97820"/>
    <w:rsid w:val="48DEAB9C"/>
    <w:rsid w:val="48E4B1B4"/>
    <w:rsid w:val="48F8C580"/>
    <w:rsid w:val="48FF6446"/>
    <w:rsid w:val="4902E572"/>
    <w:rsid w:val="490C6D5E"/>
    <w:rsid w:val="490F8D44"/>
    <w:rsid w:val="4915EE6A"/>
    <w:rsid w:val="491A05BC"/>
    <w:rsid w:val="491E9A7D"/>
    <w:rsid w:val="49284037"/>
    <w:rsid w:val="4943CD62"/>
    <w:rsid w:val="49524FAD"/>
    <w:rsid w:val="4959803A"/>
    <w:rsid w:val="496C7F5E"/>
    <w:rsid w:val="4971BA36"/>
    <w:rsid w:val="49752AF8"/>
    <w:rsid w:val="49775E66"/>
    <w:rsid w:val="49803478"/>
    <w:rsid w:val="4986AA25"/>
    <w:rsid w:val="4986E236"/>
    <w:rsid w:val="498B6F42"/>
    <w:rsid w:val="498FB004"/>
    <w:rsid w:val="49A2C425"/>
    <w:rsid w:val="49A90EF0"/>
    <w:rsid w:val="49AC165A"/>
    <w:rsid w:val="49B7A3E6"/>
    <w:rsid w:val="49BCE229"/>
    <w:rsid w:val="49C490B2"/>
    <w:rsid w:val="49C84910"/>
    <w:rsid w:val="49CE2BCE"/>
    <w:rsid w:val="49CFE8F9"/>
    <w:rsid w:val="49D58E77"/>
    <w:rsid w:val="49E9C34B"/>
    <w:rsid w:val="49FB208E"/>
    <w:rsid w:val="49FC5622"/>
    <w:rsid w:val="4A0E0446"/>
    <w:rsid w:val="4A1004D6"/>
    <w:rsid w:val="4A187475"/>
    <w:rsid w:val="4A18C238"/>
    <w:rsid w:val="4A288F90"/>
    <w:rsid w:val="4A2A3FA6"/>
    <w:rsid w:val="4A2F9837"/>
    <w:rsid w:val="4A322172"/>
    <w:rsid w:val="4A36DD44"/>
    <w:rsid w:val="4A5674D3"/>
    <w:rsid w:val="4A5FB154"/>
    <w:rsid w:val="4A62787F"/>
    <w:rsid w:val="4A67073E"/>
    <w:rsid w:val="4A7838A6"/>
    <w:rsid w:val="4A84D21F"/>
    <w:rsid w:val="4AAEA0C6"/>
    <w:rsid w:val="4AB9C2C4"/>
    <w:rsid w:val="4AC760A5"/>
    <w:rsid w:val="4AC7CADE"/>
    <w:rsid w:val="4ACA7593"/>
    <w:rsid w:val="4ACCBB85"/>
    <w:rsid w:val="4AD34627"/>
    <w:rsid w:val="4AE7DEEE"/>
    <w:rsid w:val="4AEC8FDD"/>
    <w:rsid w:val="4AEE200E"/>
    <w:rsid w:val="4AF095D6"/>
    <w:rsid w:val="4AFB9CFA"/>
    <w:rsid w:val="4AFE2590"/>
    <w:rsid w:val="4B003628"/>
    <w:rsid w:val="4B3E713D"/>
    <w:rsid w:val="4B3E9486"/>
    <w:rsid w:val="4B42AACA"/>
    <w:rsid w:val="4B68E113"/>
    <w:rsid w:val="4B74C8F3"/>
    <w:rsid w:val="4B781945"/>
    <w:rsid w:val="4B78DF0A"/>
    <w:rsid w:val="4B876968"/>
    <w:rsid w:val="4B953D8D"/>
    <w:rsid w:val="4B991A68"/>
    <w:rsid w:val="4BA432CA"/>
    <w:rsid w:val="4BB6A392"/>
    <w:rsid w:val="4BC72CEB"/>
    <w:rsid w:val="4BD1EB25"/>
    <w:rsid w:val="4BDB769A"/>
    <w:rsid w:val="4BE17B7F"/>
    <w:rsid w:val="4BE3048D"/>
    <w:rsid w:val="4BE37DCB"/>
    <w:rsid w:val="4BF91E55"/>
    <w:rsid w:val="4BFA29AD"/>
    <w:rsid w:val="4BFD8870"/>
    <w:rsid w:val="4C01AF7B"/>
    <w:rsid w:val="4C028189"/>
    <w:rsid w:val="4C064292"/>
    <w:rsid w:val="4C074E67"/>
    <w:rsid w:val="4C0B179F"/>
    <w:rsid w:val="4C0B9B8A"/>
    <w:rsid w:val="4C0E5F1A"/>
    <w:rsid w:val="4C18EFA7"/>
    <w:rsid w:val="4C1C082A"/>
    <w:rsid w:val="4C257167"/>
    <w:rsid w:val="4C2B4016"/>
    <w:rsid w:val="4C2D1E94"/>
    <w:rsid w:val="4C38F31A"/>
    <w:rsid w:val="4C44ABCF"/>
    <w:rsid w:val="4C51C9C8"/>
    <w:rsid w:val="4C591AB5"/>
    <w:rsid w:val="4C608D93"/>
    <w:rsid w:val="4C64B477"/>
    <w:rsid w:val="4C675747"/>
    <w:rsid w:val="4C72370F"/>
    <w:rsid w:val="4C74CBF1"/>
    <w:rsid w:val="4C7AB4BE"/>
    <w:rsid w:val="4C7E6438"/>
    <w:rsid w:val="4C9CE400"/>
    <w:rsid w:val="4C9D1946"/>
    <w:rsid w:val="4C9F0F52"/>
    <w:rsid w:val="4CAD008D"/>
    <w:rsid w:val="4CBE4AE7"/>
    <w:rsid w:val="4CC52203"/>
    <w:rsid w:val="4CCA78CC"/>
    <w:rsid w:val="4CD17D89"/>
    <w:rsid w:val="4CDA25F0"/>
    <w:rsid w:val="4CEB0745"/>
    <w:rsid w:val="4CEBE53A"/>
    <w:rsid w:val="4D0827E3"/>
    <w:rsid w:val="4D0886C1"/>
    <w:rsid w:val="4D0C3643"/>
    <w:rsid w:val="4D0FDBED"/>
    <w:rsid w:val="4D18D580"/>
    <w:rsid w:val="4D26B565"/>
    <w:rsid w:val="4D2A9286"/>
    <w:rsid w:val="4D2C84FF"/>
    <w:rsid w:val="4D373F31"/>
    <w:rsid w:val="4D37A094"/>
    <w:rsid w:val="4D41B365"/>
    <w:rsid w:val="4D4FAF8C"/>
    <w:rsid w:val="4D5099D7"/>
    <w:rsid w:val="4D50E64B"/>
    <w:rsid w:val="4D5727B4"/>
    <w:rsid w:val="4D5DACBC"/>
    <w:rsid w:val="4D60A15E"/>
    <w:rsid w:val="4D60F535"/>
    <w:rsid w:val="4D65F21F"/>
    <w:rsid w:val="4D692144"/>
    <w:rsid w:val="4D77DC15"/>
    <w:rsid w:val="4D7EC447"/>
    <w:rsid w:val="4D7EF19E"/>
    <w:rsid w:val="4D82C00C"/>
    <w:rsid w:val="4D83E6C1"/>
    <w:rsid w:val="4D844503"/>
    <w:rsid w:val="4D9AFC39"/>
    <w:rsid w:val="4DA520A2"/>
    <w:rsid w:val="4DA94620"/>
    <w:rsid w:val="4DB02CEA"/>
    <w:rsid w:val="4DB68116"/>
    <w:rsid w:val="4DB75F68"/>
    <w:rsid w:val="4DB8D9B6"/>
    <w:rsid w:val="4DBD4C51"/>
    <w:rsid w:val="4DBF59E1"/>
    <w:rsid w:val="4DC6087E"/>
    <w:rsid w:val="4DD1ABE8"/>
    <w:rsid w:val="4DD7AF03"/>
    <w:rsid w:val="4DDE63CA"/>
    <w:rsid w:val="4DE4B58D"/>
    <w:rsid w:val="4DFCCE7F"/>
    <w:rsid w:val="4E0ABAEA"/>
    <w:rsid w:val="4E10C390"/>
    <w:rsid w:val="4E22884F"/>
    <w:rsid w:val="4E254D7B"/>
    <w:rsid w:val="4E261E28"/>
    <w:rsid w:val="4E40643E"/>
    <w:rsid w:val="4E45314F"/>
    <w:rsid w:val="4E551B96"/>
    <w:rsid w:val="4E58B1EA"/>
    <w:rsid w:val="4E65FD8A"/>
    <w:rsid w:val="4E67912E"/>
    <w:rsid w:val="4E6DAE13"/>
    <w:rsid w:val="4E717C38"/>
    <w:rsid w:val="4E77D287"/>
    <w:rsid w:val="4E79ADCC"/>
    <w:rsid w:val="4E7DBFE6"/>
    <w:rsid w:val="4E86E814"/>
    <w:rsid w:val="4E934158"/>
    <w:rsid w:val="4EA4A3DA"/>
    <w:rsid w:val="4EAF3C9C"/>
    <w:rsid w:val="4EB257CD"/>
    <w:rsid w:val="4EBBBFBE"/>
    <w:rsid w:val="4EC8DCF8"/>
    <w:rsid w:val="4ED30F92"/>
    <w:rsid w:val="4ED98463"/>
    <w:rsid w:val="4EDD1F1F"/>
    <w:rsid w:val="4EE78B9F"/>
    <w:rsid w:val="4EEB8C94"/>
    <w:rsid w:val="4EF414FA"/>
    <w:rsid w:val="4EF8A554"/>
    <w:rsid w:val="4EFC71BF"/>
    <w:rsid w:val="4F064DC5"/>
    <w:rsid w:val="4F075E3A"/>
    <w:rsid w:val="4F15FEC3"/>
    <w:rsid w:val="4F198AA1"/>
    <w:rsid w:val="4F1FB722"/>
    <w:rsid w:val="4F2470D8"/>
    <w:rsid w:val="4F280C13"/>
    <w:rsid w:val="4F5197E5"/>
    <w:rsid w:val="4F53F338"/>
    <w:rsid w:val="4F5B0BDD"/>
    <w:rsid w:val="4F5C5433"/>
    <w:rsid w:val="4F6208B3"/>
    <w:rsid w:val="4F676D22"/>
    <w:rsid w:val="4F7712C4"/>
    <w:rsid w:val="4F81E088"/>
    <w:rsid w:val="4F99CC84"/>
    <w:rsid w:val="4F9C128B"/>
    <w:rsid w:val="4FA868D4"/>
    <w:rsid w:val="4FA9D461"/>
    <w:rsid w:val="4FB9C593"/>
    <w:rsid w:val="4FBAAEDD"/>
    <w:rsid w:val="4FC61D65"/>
    <w:rsid w:val="4FC79A4D"/>
    <w:rsid w:val="4FCE2A51"/>
    <w:rsid w:val="4FCE9BAF"/>
    <w:rsid w:val="4FD441F0"/>
    <w:rsid w:val="4FD843C8"/>
    <w:rsid w:val="4FDD0818"/>
    <w:rsid w:val="4FECF37E"/>
    <w:rsid w:val="4FEF64CA"/>
    <w:rsid w:val="500323BF"/>
    <w:rsid w:val="50070E69"/>
    <w:rsid w:val="5014C2AA"/>
    <w:rsid w:val="501587BD"/>
    <w:rsid w:val="50194650"/>
    <w:rsid w:val="501A8D0B"/>
    <w:rsid w:val="501FC024"/>
    <w:rsid w:val="5022EF66"/>
    <w:rsid w:val="502AE136"/>
    <w:rsid w:val="5034EA0B"/>
    <w:rsid w:val="5039487E"/>
    <w:rsid w:val="503ED314"/>
    <w:rsid w:val="50402783"/>
    <w:rsid w:val="5053733B"/>
    <w:rsid w:val="50554124"/>
    <w:rsid w:val="5061116A"/>
    <w:rsid w:val="5066300D"/>
    <w:rsid w:val="507401ED"/>
    <w:rsid w:val="50837BD1"/>
    <w:rsid w:val="5089138D"/>
    <w:rsid w:val="50891A60"/>
    <w:rsid w:val="508DC91B"/>
    <w:rsid w:val="508ED4FC"/>
    <w:rsid w:val="508FE55B"/>
    <w:rsid w:val="509BBD25"/>
    <w:rsid w:val="50A55C48"/>
    <w:rsid w:val="50A926D5"/>
    <w:rsid w:val="50B8D5FE"/>
    <w:rsid w:val="50BFB557"/>
    <w:rsid w:val="50DAA99C"/>
    <w:rsid w:val="5101BCCC"/>
    <w:rsid w:val="51020259"/>
    <w:rsid w:val="51036C2A"/>
    <w:rsid w:val="5106CE63"/>
    <w:rsid w:val="510D45AF"/>
    <w:rsid w:val="5111956B"/>
    <w:rsid w:val="511B59F1"/>
    <w:rsid w:val="511F406F"/>
    <w:rsid w:val="512192B2"/>
    <w:rsid w:val="512223F9"/>
    <w:rsid w:val="512888C5"/>
    <w:rsid w:val="5135B6EA"/>
    <w:rsid w:val="51376AD1"/>
    <w:rsid w:val="514E92E0"/>
    <w:rsid w:val="51518307"/>
    <w:rsid w:val="5152737B"/>
    <w:rsid w:val="51555D5D"/>
    <w:rsid w:val="5159F2CD"/>
    <w:rsid w:val="5161CA18"/>
    <w:rsid w:val="51741006"/>
    <w:rsid w:val="5177C6B5"/>
    <w:rsid w:val="517918FF"/>
    <w:rsid w:val="517A38E8"/>
    <w:rsid w:val="518243FF"/>
    <w:rsid w:val="518A1135"/>
    <w:rsid w:val="518AE650"/>
    <w:rsid w:val="518E83B6"/>
    <w:rsid w:val="5192442E"/>
    <w:rsid w:val="5199B875"/>
    <w:rsid w:val="519F31F0"/>
    <w:rsid w:val="51A78EB5"/>
    <w:rsid w:val="51D26128"/>
    <w:rsid w:val="51D3A319"/>
    <w:rsid w:val="51D63DBF"/>
    <w:rsid w:val="51D94AA6"/>
    <w:rsid w:val="51DD1894"/>
    <w:rsid w:val="51ED0F8C"/>
    <w:rsid w:val="51F11185"/>
    <w:rsid w:val="51FB91DB"/>
    <w:rsid w:val="5205279C"/>
    <w:rsid w:val="520F82D6"/>
    <w:rsid w:val="5224734B"/>
    <w:rsid w:val="52270ED7"/>
    <w:rsid w:val="522BB5BC"/>
    <w:rsid w:val="5238F494"/>
    <w:rsid w:val="523DEE87"/>
    <w:rsid w:val="52467C1B"/>
    <w:rsid w:val="52517FFA"/>
    <w:rsid w:val="5258EC68"/>
    <w:rsid w:val="52727F6A"/>
    <w:rsid w:val="5281E299"/>
    <w:rsid w:val="528BE618"/>
    <w:rsid w:val="52920861"/>
    <w:rsid w:val="52996B59"/>
    <w:rsid w:val="5299A975"/>
    <w:rsid w:val="529DFA54"/>
    <w:rsid w:val="52ADDBA6"/>
    <w:rsid w:val="52BC0914"/>
    <w:rsid w:val="52BC4C05"/>
    <w:rsid w:val="52CAF847"/>
    <w:rsid w:val="52E38025"/>
    <w:rsid w:val="52FD572F"/>
    <w:rsid w:val="53019B0A"/>
    <w:rsid w:val="53079322"/>
    <w:rsid w:val="53099BF5"/>
    <w:rsid w:val="53112D2C"/>
    <w:rsid w:val="53185C4C"/>
    <w:rsid w:val="531ED6A3"/>
    <w:rsid w:val="5323FCAA"/>
    <w:rsid w:val="5324753D"/>
    <w:rsid w:val="533116E3"/>
    <w:rsid w:val="5331B4CE"/>
    <w:rsid w:val="533B8EEE"/>
    <w:rsid w:val="533BA29E"/>
    <w:rsid w:val="534313D6"/>
    <w:rsid w:val="535517FF"/>
    <w:rsid w:val="536281F8"/>
    <w:rsid w:val="5362C329"/>
    <w:rsid w:val="5367BE0A"/>
    <w:rsid w:val="536A231E"/>
    <w:rsid w:val="536B5003"/>
    <w:rsid w:val="536FAFED"/>
    <w:rsid w:val="53769A3D"/>
    <w:rsid w:val="537DE29A"/>
    <w:rsid w:val="537F1D71"/>
    <w:rsid w:val="5393A6A6"/>
    <w:rsid w:val="539BEF01"/>
    <w:rsid w:val="539F899F"/>
    <w:rsid w:val="53ABF43B"/>
    <w:rsid w:val="53BD9333"/>
    <w:rsid w:val="53C7861D"/>
    <w:rsid w:val="53D533A3"/>
    <w:rsid w:val="53F42573"/>
    <w:rsid w:val="53F7861B"/>
    <w:rsid w:val="5400C19F"/>
    <w:rsid w:val="54045BE2"/>
    <w:rsid w:val="5418EE0D"/>
    <w:rsid w:val="541AE61B"/>
    <w:rsid w:val="54262AD3"/>
    <w:rsid w:val="542E9674"/>
    <w:rsid w:val="54319173"/>
    <w:rsid w:val="543541C4"/>
    <w:rsid w:val="543754DA"/>
    <w:rsid w:val="5437A313"/>
    <w:rsid w:val="543BB4AE"/>
    <w:rsid w:val="543E3176"/>
    <w:rsid w:val="54408CFB"/>
    <w:rsid w:val="54591FC6"/>
    <w:rsid w:val="54658D1E"/>
    <w:rsid w:val="547F1A08"/>
    <w:rsid w:val="549601F6"/>
    <w:rsid w:val="54A6FECF"/>
    <w:rsid w:val="54A8068B"/>
    <w:rsid w:val="54B42A33"/>
    <w:rsid w:val="54C80112"/>
    <w:rsid w:val="54D8A1A0"/>
    <w:rsid w:val="54D96DFB"/>
    <w:rsid w:val="54DEF564"/>
    <w:rsid w:val="54E4D853"/>
    <w:rsid w:val="54E7FC03"/>
    <w:rsid w:val="54FA568D"/>
    <w:rsid w:val="551AEDD2"/>
    <w:rsid w:val="551CBEB7"/>
    <w:rsid w:val="551CF347"/>
    <w:rsid w:val="5528FF90"/>
    <w:rsid w:val="552EF092"/>
    <w:rsid w:val="5538F297"/>
    <w:rsid w:val="553BB17B"/>
    <w:rsid w:val="5555F0BB"/>
    <w:rsid w:val="555BB463"/>
    <w:rsid w:val="5560C573"/>
    <w:rsid w:val="556A4309"/>
    <w:rsid w:val="556A56C4"/>
    <w:rsid w:val="557A7D68"/>
    <w:rsid w:val="558320E2"/>
    <w:rsid w:val="55893DC0"/>
    <w:rsid w:val="558C3866"/>
    <w:rsid w:val="559141F0"/>
    <w:rsid w:val="55A55E83"/>
    <w:rsid w:val="55A71D35"/>
    <w:rsid w:val="55B38CCC"/>
    <w:rsid w:val="55B560C0"/>
    <w:rsid w:val="55B9D288"/>
    <w:rsid w:val="55C22F11"/>
    <w:rsid w:val="55C493B0"/>
    <w:rsid w:val="55C59689"/>
    <w:rsid w:val="55C84A94"/>
    <w:rsid w:val="55E096A2"/>
    <w:rsid w:val="55E398A9"/>
    <w:rsid w:val="55ED3FE3"/>
    <w:rsid w:val="55F726EC"/>
    <w:rsid w:val="55FF5AC7"/>
    <w:rsid w:val="5609280D"/>
    <w:rsid w:val="56167686"/>
    <w:rsid w:val="561F293C"/>
    <w:rsid w:val="56233169"/>
    <w:rsid w:val="5627D2BE"/>
    <w:rsid w:val="562DE772"/>
    <w:rsid w:val="5630D6FC"/>
    <w:rsid w:val="563B0223"/>
    <w:rsid w:val="56418631"/>
    <w:rsid w:val="565EAE47"/>
    <w:rsid w:val="566892FC"/>
    <w:rsid w:val="56788483"/>
    <w:rsid w:val="567A101F"/>
    <w:rsid w:val="568BADBD"/>
    <w:rsid w:val="569626EE"/>
    <w:rsid w:val="56A9B9F3"/>
    <w:rsid w:val="56B2ECDA"/>
    <w:rsid w:val="56C9298F"/>
    <w:rsid w:val="56EC17A0"/>
    <w:rsid w:val="56ECDBA9"/>
    <w:rsid w:val="56F1C11C"/>
    <w:rsid w:val="56F33186"/>
    <w:rsid w:val="56F4C0A9"/>
    <w:rsid w:val="56F5412E"/>
    <w:rsid w:val="56F77C1D"/>
    <w:rsid w:val="570F955A"/>
    <w:rsid w:val="5734D7BD"/>
    <w:rsid w:val="5736DC0E"/>
    <w:rsid w:val="5738466F"/>
    <w:rsid w:val="5738A0BF"/>
    <w:rsid w:val="574250AE"/>
    <w:rsid w:val="5754D989"/>
    <w:rsid w:val="5755FD27"/>
    <w:rsid w:val="575D75E3"/>
    <w:rsid w:val="57717944"/>
    <w:rsid w:val="577241C5"/>
    <w:rsid w:val="5777426E"/>
    <w:rsid w:val="57814CC9"/>
    <w:rsid w:val="578F9C42"/>
    <w:rsid w:val="57A8410E"/>
    <w:rsid w:val="57A9443D"/>
    <w:rsid w:val="57AC2AC4"/>
    <w:rsid w:val="57BFCB21"/>
    <w:rsid w:val="57C5F23F"/>
    <w:rsid w:val="57C600E3"/>
    <w:rsid w:val="57D79E62"/>
    <w:rsid w:val="57D80F2D"/>
    <w:rsid w:val="57DCBA7E"/>
    <w:rsid w:val="57E0C84F"/>
    <w:rsid w:val="57E3E475"/>
    <w:rsid w:val="57E62C52"/>
    <w:rsid w:val="57E63ABE"/>
    <w:rsid w:val="57E81F50"/>
    <w:rsid w:val="57EBC499"/>
    <w:rsid w:val="57EEA5C2"/>
    <w:rsid w:val="5803C67D"/>
    <w:rsid w:val="580525F1"/>
    <w:rsid w:val="58122B0F"/>
    <w:rsid w:val="5825112B"/>
    <w:rsid w:val="58293057"/>
    <w:rsid w:val="58298EAB"/>
    <w:rsid w:val="5831C096"/>
    <w:rsid w:val="5837C217"/>
    <w:rsid w:val="584734F3"/>
    <w:rsid w:val="58484B17"/>
    <w:rsid w:val="585070AF"/>
    <w:rsid w:val="58575039"/>
    <w:rsid w:val="58598C94"/>
    <w:rsid w:val="585E7513"/>
    <w:rsid w:val="5861AC84"/>
    <w:rsid w:val="58694D26"/>
    <w:rsid w:val="588F2414"/>
    <w:rsid w:val="58910456"/>
    <w:rsid w:val="589404AF"/>
    <w:rsid w:val="589C3D57"/>
    <w:rsid w:val="589D27B3"/>
    <w:rsid w:val="589E49C0"/>
    <w:rsid w:val="58C39C61"/>
    <w:rsid w:val="58CAB538"/>
    <w:rsid w:val="58D3A6AA"/>
    <w:rsid w:val="58D8792B"/>
    <w:rsid w:val="58DFBB71"/>
    <w:rsid w:val="58FBAFBD"/>
    <w:rsid w:val="58FEFB6F"/>
    <w:rsid w:val="590B1436"/>
    <w:rsid w:val="590E3482"/>
    <w:rsid w:val="5911D534"/>
    <w:rsid w:val="591312CF"/>
    <w:rsid w:val="59171D63"/>
    <w:rsid w:val="591C3697"/>
    <w:rsid w:val="5924BB62"/>
    <w:rsid w:val="5925E83E"/>
    <w:rsid w:val="592EDE26"/>
    <w:rsid w:val="5952120E"/>
    <w:rsid w:val="59550727"/>
    <w:rsid w:val="5957D9A7"/>
    <w:rsid w:val="595AE1BF"/>
    <w:rsid w:val="5964291E"/>
    <w:rsid w:val="5974DFCD"/>
    <w:rsid w:val="5974FE02"/>
    <w:rsid w:val="597828EF"/>
    <w:rsid w:val="598003DF"/>
    <w:rsid w:val="59A0FE7B"/>
    <w:rsid w:val="59A52638"/>
    <w:rsid w:val="59ADF835"/>
    <w:rsid w:val="59BF882C"/>
    <w:rsid w:val="59C6686A"/>
    <w:rsid w:val="59F00A5D"/>
    <w:rsid w:val="59F3793B"/>
    <w:rsid w:val="59F67B90"/>
    <w:rsid w:val="59F86E3B"/>
    <w:rsid w:val="5A152C02"/>
    <w:rsid w:val="5A161C3C"/>
    <w:rsid w:val="5A2B5100"/>
    <w:rsid w:val="5A2B72A2"/>
    <w:rsid w:val="5A429F6B"/>
    <w:rsid w:val="5A454DFA"/>
    <w:rsid w:val="5A5553D4"/>
    <w:rsid w:val="5A58C4A2"/>
    <w:rsid w:val="5A643BD8"/>
    <w:rsid w:val="5A732650"/>
    <w:rsid w:val="5A808842"/>
    <w:rsid w:val="5A84B48C"/>
    <w:rsid w:val="5A8EC1CF"/>
    <w:rsid w:val="5A9A0B82"/>
    <w:rsid w:val="5A9B43FC"/>
    <w:rsid w:val="5AC1DE5B"/>
    <w:rsid w:val="5AD2C4D5"/>
    <w:rsid w:val="5AF6C966"/>
    <w:rsid w:val="5AF8E723"/>
    <w:rsid w:val="5AFCF5AD"/>
    <w:rsid w:val="5B0CFCD8"/>
    <w:rsid w:val="5B0EA726"/>
    <w:rsid w:val="5B186911"/>
    <w:rsid w:val="5B2D94AD"/>
    <w:rsid w:val="5B390883"/>
    <w:rsid w:val="5B3F3804"/>
    <w:rsid w:val="5B47B0BF"/>
    <w:rsid w:val="5B51D143"/>
    <w:rsid w:val="5B5484C5"/>
    <w:rsid w:val="5B59EFDD"/>
    <w:rsid w:val="5B791BB0"/>
    <w:rsid w:val="5B80EAD5"/>
    <w:rsid w:val="5B846B16"/>
    <w:rsid w:val="5B9427EF"/>
    <w:rsid w:val="5B95F10E"/>
    <w:rsid w:val="5B9A2AD0"/>
    <w:rsid w:val="5BA12290"/>
    <w:rsid w:val="5BA8F654"/>
    <w:rsid w:val="5BB5310C"/>
    <w:rsid w:val="5BB937A2"/>
    <w:rsid w:val="5BBCA239"/>
    <w:rsid w:val="5BC04CCC"/>
    <w:rsid w:val="5BCCBC7E"/>
    <w:rsid w:val="5BD98B2E"/>
    <w:rsid w:val="5BE0AB7C"/>
    <w:rsid w:val="5BEEA063"/>
    <w:rsid w:val="5BF12435"/>
    <w:rsid w:val="5BF38ABB"/>
    <w:rsid w:val="5BF7A42A"/>
    <w:rsid w:val="5BFB8E9D"/>
    <w:rsid w:val="5C02DE42"/>
    <w:rsid w:val="5C1A8EE1"/>
    <w:rsid w:val="5C1D554E"/>
    <w:rsid w:val="5C210B33"/>
    <w:rsid w:val="5C2AB9CC"/>
    <w:rsid w:val="5C43C1E1"/>
    <w:rsid w:val="5C4A215C"/>
    <w:rsid w:val="5C4E2A8A"/>
    <w:rsid w:val="5C612220"/>
    <w:rsid w:val="5C74A3FC"/>
    <w:rsid w:val="5C7896AB"/>
    <w:rsid w:val="5C807CA4"/>
    <w:rsid w:val="5C8560D6"/>
    <w:rsid w:val="5C888F90"/>
    <w:rsid w:val="5C8F66DF"/>
    <w:rsid w:val="5C979F58"/>
    <w:rsid w:val="5C98A8E2"/>
    <w:rsid w:val="5CAA7787"/>
    <w:rsid w:val="5CAC7FD6"/>
    <w:rsid w:val="5CBEB6B7"/>
    <w:rsid w:val="5CBF3C18"/>
    <w:rsid w:val="5CC2B3B0"/>
    <w:rsid w:val="5CC9C748"/>
    <w:rsid w:val="5CCC85FA"/>
    <w:rsid w:val="5CD2A68A"/>
    <w:rsid w:val="5CED27E6"/>
    <w:rsid w:val="5D1DD200"/>
    <w:rsid w:val="5D25D72A"/>
    <w:rsid w:val="5D32B8C8"/>
    <w:rsid w:val="5D42F4D0"/>
    <w:rsid w:val="5D4549D7"/>
    <w:rsid w:val="5D597561"/>
    <w:rsid w:val="5D6021FC"/>
    <w:rsid w:val="5D62FE8F"/>
    <w:rsid w:val="5D68B895"/>
    <w:rsid w:val="5D69C17E"/>
    <w:rsid w:val="5D6B8B67"/>
    <w:rsid w:val="5D6DC01B"/>
    <w:rsid w:val="5D94143E"/>
    <w:rsid w:val="5DB4FA17"/>
    <w:rsid w:val="5DC086CF"/>
    <w:rsid w:val="5DC8208F"/>
    <w:rsid w:val="5DCFDD9F"/>
    <w:rsid w:val="5DDB03DA"/>
    <w:rsid w:val="5DDD7CDF"/>
    <w:rsid w:val="5DEA9622"/>
    <w:rsid w:val="5DECB18B"/>
    <w:rsid w:val="5DECEAB7"/>
    <w:rsid w:val="5DF01515"/>
    <w:rsid w:val="5DF0CE70"/>
    <w:rsid w:val="5DFCC57C"/>
    <w:rsid w:val="5E06DA24"/>
    <w:rsid w:val="5E0CEC32"/>
    <w:rsid w:val="5E10188F"/>
    <w:rsid w:val="5E1EABCE"/>
    <w:rsid w:val="5E4C26AB"/>
    <w:rsid w:val="5E52E285"/>
    <w:rsid w:val="5E5A84BA"/>
    <w:rsid w:val="5E5DB366"/>
    <w:rsid w:val="5E5E8411"/>
    <w:rsid w:val="5E748E94"/>
    <w:rsid w:val="5E770EA8"/>
    <w:rsid w:val="5E87F594"/>
    <w:rsid w:val="5E88B80F"/>
    <w:rsid w:val="5E8CFDEC"/>
    <w:rsid w:val="5E8ECAAC"/>
    <w:rsid w:val="5E9BA37B"/>
    <w:rsid w:val="5E9ED478"/>
    <w:rsid w:val="5EAC01BA"/>
    <w:rsid w:val="5EB5B19F"/>
    <w:rsid w:val="5EBADD6D"/>
    <w:rsid w:val="5ECDFAEE"/>
    <w:rsid w:val="5ED09338"/>
    <w:rsid w:val="5ED311DD"/>
    <w:rsid w:val="5ED49A73"/>
    <w:rsid w:val="5ED9A030"/>
    <w:rsid w:val="5EE48686"/>
    <w:rsid w:val="5EE870FC"/>
    <w:rsid w:val="5EF08C01"/>
    <w:rsid w:val="5EF7C922"/>
    <w:rsid w:val="5F008A19"/>
    <w:rsid w:val="5F012CDB"/>
    <w:rsid w:val="5F072692"/>
    <w:rsid w:val="5F0CEA31"/>
    <w:rsid w:val="5F1413BC"/>
    <w:rsid w:val="5F19DA5C"/>
    <w:rsid w:val="5F2A809E"/>
    <w:rsid w:val="5F2D6229"/>
    <w:rsid w:val="5F3BD4A8"/>
    <w:rsid w:val="5F4FE8FA"/>
    <w:rsid w:val="5F692BF6"/>
    <w:rsid w:val="5F6D3E73"/>
    <w:rsid w:val="5F6E1D33"/>
    <w:rsid w:val="5F7AA019"/>
    <w:rsid w:val="5F86AF43"/>
    <w:rsid w:val="5F8C7B6D"/>
    <w:rsid w:val="5FAEBD17"/>
    <w:rsid w:val="5FB3F764"/>
    <w:rsid w:val="5FB41732"/>
    <w:rsid w:val="5FB5B411"/>
    <w:rsid w:val="5FD60121"/>
    <w:rsid w:val="5FD7782F"/>
    <w:rsid w:val="5FDCF167"/>
    <w:rsid w:val="5FE81D7C"/>
    <w:rsid w:val="5FF33135"/>
    <w:rsid w:val="5FFF3F62"/>
    <w:rsid w:val="600084DE"/>
    <w:rsid w:val="6009C67C"/>
    <w:rsid w:val="600A14D7"/>
    <w:rsid w:val="600EF7B0"/>
    <w:rsid w:val="601B0E42"/>
    <w:rsid w:val="601FC1FA"/>
    <w:rsid w:val="602E6851"/>
    <w:rsid w:val="603220FA"/>
    <w:rsid w:val="6032BE59"/>
    <w:rsid w:val="603582CC"/>
    <w:rsid w:val="603773DC"/>
    <w:rsid w:val="603CB55D"/>
    <w:rsid w:val="6040D272"/>
    <w:rsid w:val="604EF311"/>
    <w:rsid w:val="60506F57"/>
    <w:rsid w:val="60586AE2"/>
    <w:rsid w:val="605DAFD0"/>
    <w:rsid w:val="605F7E95"/>
    <w:rsid w:val="60706A0D"/>
    <w:rsid w:val="6077D5A1"/>
    <w:rsid w:val="6084415D"/>
    <w:rsid w:val="608E1ADD"/>
    <w:rsid w:val="60932C32"/>
    <w:rsid w:val="60A398DD"/>
    <w:rsid w:val="60A3CD46"/>
    <w:rsid w:val="60A59E46"/>
    <w:rsid w:val="60ACD12E"/>
    <w:rsid w:val="60ACE8C1"/>
    <w:rsid w:val="60B58BD0"/>
    <w:rsid w:val="60BD4C00"/>
    <w:rsid w:val="60BED356"/>
    <w:rsid w:val="60C042E3"/>
    <w:rsid w:val="60D785EE"/>
    <w:rsid w:val="60DA3604"/>
    <w:rsid w:val="60E37D3C"/>
    <w:rsid w:val="60E71EA6"/>
    <w:rsid w:val="60F7E024"/>
    <w:rsid w:val="6104FC57"/>
    <w:rsid w:val="6108FC37"/>
    <w:rsid w:val="61090ED4"/>
    <w:rsid w:val="610E835B"/>
    <w:rsid w:val="611DDFDC"/>
    <w:rsid w:val="61223731"/>
    <w:rsid w:val="613F4B64"/>
    <w:rsid w:val="6143B3C7"/>
    <w:rsid w:val="61476F6A"/>
    <w:rsid w:val="614A61A3"/>
    <w:rsid w:val="6164FAC4"/>
    <w:rsid w:val="61683CE4"/>
    <w:rsid w:val="61733DF8"/>
    <w:rsid w:val="6183E157"/>
    <w:rsid w:val="61890080"/>
    <w:rsid w:val="619DD31E"/>
    <w:rsid w:val="619E7838"/>
    <w:rsid w:val="61A032C9"/>
    <w:rsid w:val="61AB0312"/>
    <w:rsid w:val="61AEB32D"/>
    <w:rsid w:val="61B2D09C"/>
    <w:rsid w:val="61CFCB0D"/>
    <w:rsid w:val="61E39A72"/>
    <w:rsid w:val="61E5FDCC"/>
    <w:rsid w:val="61E6CA28"/>
    <w:rsid w:val="6201864B"/>
    <w:rsid w:val="6208FA0C"/>
    <w:rsid w:val="6209ABA5"/>
    <w:rsid w:val="620EE2CE"/>
    <w:rsid w:val="621C2D10"/>
    <w:rsid w:val="622769C7"/>
    <w:rsid w:val="6228224F"/>
    <w:rsid w:val="6228E3FA"/>
    <w:rsid w:val="622B7B6F"/>
    <w:rsid w:val="62324E29"/>
    <w:rsid w:val="6241D5C7"/>
    <w:rsid w:val="6243862D"/>
    <w:rsid w:val="6248B922"/>
    <w:rsid w:val="624B6C3C"/>
    <w:rsid w:val="624DC272"/>
    <w:rsid w:val="62683C4B"/>
    <w:rsid w:val="627D73B4"/>
    <w:rsid w:val="628755DF"/>
    <w:rsid w:val="6289E7C6"/>
    <w:rsid w:val="62907CED"/>
    <w:rsid w:val="629B5407"/>
    <w:rsid w:val="629C8A7A"/>
    <w:rsid w:val="629DB868"/>
    <w:rsid w:val="62A3120F"/>
    <w:rsid w:val="62A6E4A4"/>
    <w:rsid w:val="62B04ADD"/>
    <w:rsid w:val="62B47948"/>
    <w:rsid w:val="62B98048"/>
    <w:rsid w:val="62BE0792"/>
    <w:rsid w:val="62C77093"/>
    <w:rsid w:val="62C87A11"/>
    <w:rsid w:val="62D40538"/>
    <w:rsid w:val="62D76302"/>
    <w:rsid w:val="62D7F5D6"/>
    <w:rsid w:val="62DF14BD"/>
    <w:rsid w:val="62F37993"/>
    <w:rsid w:val="62FF35DC"/>
    <w:rsid w:val="630F0E59"/>
    <w:rsid w:val="6310CB1C"/>
    <w:rsid w:val="6320F03F"/>
    <w:rsid w:val="63294723"/>
    <w:rsid w:val="6332755E"/>
    <w:rsid w:val="633D1FB4"/>
    <w:rsid w:val="63442B44"/>
    <w:rsid w:val="63482966"/>
    <w:rsid w:val="63482E6F"/>
    <w:rsid w:val="6368A7E9"/>
    <w:rsid w:val="636F149E"/>
    <w:rsid w:val="637A256D"/>
    <w:rsid w:val="637A6B07"/>
    <w:rsid w:val="638EDD18"/>
    <w:rsid w:val="63914FC4"/>
    <w:rsid w:val="63979346"/>
    <w:rsid w:val="639BA768"/>
    <w:rsid w:val="63A62854"/>
    <w:rsid w:val="63AAD5E6"/>
    <w:rsid w:val="63B47283"/>
    <w:rsid w:val="63B83E6E"/>
    <w:rsid w:val="63BFE0DD"/>
    <w:rsid w:val="63C1CE7B"/>
    <w:rsid w:val="63C3965B"/>
    <w:rsid w:val="63CA9A79"/>
    <w:rsid w:val="63D5F99D"/>
    <w:rsid w:val="63DB399F"/>
    <w:rsid w:val="64017EA9"/>
    <w:rsid w:val="641C965E"/>
    <w:rsid w:val="642086A6"/>
    <w:rsid w:val="64264951"/>
    <w:rsid w:val="642A54A8"/>
    <w:rsid w:val="6435BB8B"/>
    <w:rsid w:val="643B9B8B"/>
    <w:rsid w:val="643C6DF1"/>
    <w:rsid w:val="6442ED4A"/>
    <w:rsid w:val="64639124"/>
    <w:rsid w:val="6466EABA"/>
    <w:rsid w:val="647AE9DA"/>
    <w:rsid w:val="648CD3D0"/>
    <w:rsid w:val="648F49F4"/>
    <w:rsid w:val="64997CA5"/>
    <w:rsid w:val="64A664B5"/>
    <w:rsid w:val="64B11BD1"/>
    <w:rsid w:val="64B37654"/>
    <w:rsid w:val="64BF8C20"/>
    <w:rsid w:val="64C738DD"/>
    <w:rsid w:val="64CACCAF"/>
    <w:rsid w:val="64CE45BF"/>
    <w:rsid w:val="64EB967F"/>
    <w:rsid w:val="64F38E65"/>
    <w:rsid w:val="64FEED5E"/>
    <w:rsid w:val="65063B5D"/>
    <w:rsid w:val="6530C400"/>
    <w:rsid w:val="653A0C88"/>
    <w:rsid w:val="65461989"/>
    <w:rsid w:val="654BAD77"/>
    <w:rsid w:val="6567C33F"/>
    <w:rsid w:val="656C5037"/>
    <w:rsid w:val="657D4DD3"/>
    <w:rsid w:val="657DC089"/>
    <w:rsid w:val="6593A099"/>
    <w:rsid w:val="6593E199"/>
    <w:rsid w:val="65997033"/>
    <w:rsid w:val="65A2EBBB"/>
    <w:rsid w:val="65A43EA2"/>
    <w:rsid w:val="65B27057"/>
    <w:rsid w:val="65BD3D0D"/>
    <w:rsid w:val="65BF95C1"/>
    <w:rsid w:val="65CBC8B3"/>
    <w:rsid w:val="65EE43F1"/>
    <w:rsid w:val="65F23745"/>
    <w:rsid w:val="65F561CF"/>
    <w:rsid w:val="65F7A38E"/>
    <w:rsid w:val="65FC023B"/>
    <w:rsid w:val="6604D63E"/>
    <w:rsid w:val="660622B9"/>
    <w:rsid w:val="66071501"/>
    <w:rsid w:val="6613BB57"/>
    <w:rsid w:val="661C0770"/>
    <w:rsid w:val="661FA722"/>
    <w:rsid w:val="662DBB7D"/>
    <w:rsid w:val="663017B6"/>
    <w:rsid w:val="6637D102"/>
    <w:rsid w:val="663AE737"/>
    <w:rsid w:val="663FF2E0"/>
    <w:rsid w:val="664F1F1E"/>
    <w:rsid w:val="6654635C"/>
    <w:rsid w:val="66555763"/>
    <w:rsid w:val="6655F545"/>
    <w:rsid w:val="665D9C76"/>
    <w:rsid w:val="6673528D"/>
    <w:rsid w:val="66822450"/>
    <w:rsid w:val="668328F2"/>
    <w:rsid w:val="6684ABB6"/>
    <w:rsid w:val="66891412"/>
    <w:rsid w:val="6690EC06"/>
    <w:rsid w:val="66AACFDC"/>
    <w:rsid w:val="66B25449"/>
    <w:rsid w:val="66B463C5"/>
    <w:rsid w:val="66C29A5F"/>
    <w:rsid w:val="66DE23C2"/>
    <w:rsid w:val="66E6AC51"/>
    <w:rsid w:val="66E8141B"/>
    <w:rsid w:val="66EC8CF3"/>
    <w:rsid w:val="66FD94F3"/>
    <w:rsid w:val="670C31C2"/>
    <w:rsid w:val="671FA8E9"/>
    <w:rsid w:val="67251F4B"/>
    <w:rsid w:val="6727C463"/>
    <w:rsid w:val="672E9B93"/>
    <w:rsid w:val="673FE8F5"/>
    <w:rsid w:val="67401D1C"/>
    <w:rsid w:val="6740A583"/>
    <w:rsid w:val="6741B78E"/>
    <w:rsid w:val="6746E68D"/>
    <w:rsid w:val="67480F02"/>
    <w:rsid w:val="674CDE30"/>
    <w:rsid w:val="67597117"/>
    <w:rsid w:val="675AAB01"/>
    <w:rsid w:val="675B2644"/>
    <w:rsid w:val="675E72C3"/>
    <w:rsid w:val="676A7B43"/>
    <w:rsid w:val="676AF691"/>
    <w:rsid w:val="67743DDB"/>
    <w:rsid w:val="677F7107"/>
    <w:rsid w:val="6785B42D"/>
    <w:rsid w:val="6795B306"/>
    <w:rsid w:val="67A370D7"/>
    <w:rsid w:val="67A7DD80"/>
    <w:rsid w:val="67AA4397"/>
    <w:rsid w:val="67B46B73"/>
    <w:rsid w:val="67B87880"/>
    <w:rsid w:val="67BE41CE"/>
    <w:rsid w:val="67C8E406"/>
    <w:rsid w:val="67D11D67"/>
    <w:rsid w:val="67D81A84"/>
    <w:rsid w:val="67DDD59A"/>
    <w:rsid w:val="67E27F7C"/>
    <w:rsid w:val="67E4038F"/>
    <w:rsid w:val="67EB5E4E"/>
    <w:rsid w:val="67EF28B3"/>
    <w:rsid w:val="67F10718"/>
    <w:rsid w:val="680A7F48"/>
    <w:rsid w:val="6815AF7D"/>
    <w:rsid w:val="681DD0B1"/>
    <w:rsid w:val="68239DC0"/>
    <w:rsid w:val="682A2F0A"/>
    <w:rsid w:val="682AA729"/>
    <w:rsid w:val="68329DAE"/>
    <w:rsid w:val="68330E3D"/>
    <w:rsid w:val="683E8723"/>
    <w:rsid w:val="683E88A6"/>
    <w:rsid w:val="6846121C"/>
    <w:rsid w:val="6849ED33"/>
    <w:rsid w:val="684B4A51"/>
    <w:rsid w:val="684DAEDC"/>
    <w:rsid w:val="6862DF22"/>
    <w:rsid w:val="68671CAC"/>
    <w:rsid w:val="686C1082"/>
    <w:rsid w:val="686ED35B"/>
    <w:rsid w:val="68742099"/>
    <w:rsid w:val="68762AE5"/>
    <w:rsid w:val="6877FB72"/>
    <w:rsid w:val="68815148"/>
    <w:rsid w:val="688802EB"/>
    <w:rsid w:val="6888C2D5"/>
    <w:rsid w:val="68A2D35F"/>
    <w:rsid w:val="68AE0003"/>
    <w:rsid w:val="68B6B09F"/>
    <w:rsid w:val="68D28DD6"/>
    <w:rsid w:val="68D4BC11"/>
    <w:rsid w:val="68F9E641"/>
    <w:rsid w:val="690F14D7"/>
    <w:rsid w:val="690F732D"/>
    <w:rsid w:val="69123B72"/>
    <w:rsid w:val="691A4726"/>
    <w:rsid w:val="691FEA18"/>
    <w:rsid w:val="6927AB4F"/>
    <w:rsid w:val="6933EFEC"/>
    <w:rsid w:val="6942EA91"/>
    <w:rsid w:val="69431867"/>
    <w:rsid w:val="6954D514"/>
    <w:rsid w:val="695A1862"/>
    <w:rsid w:val="695B1D08"/>
    <w:rsid w:val="695B3513"/>
    <w:rsid w:val="69626783"/>
    <w:rsid w:val="69737BE8"/>
    <w:rsid w:val="697BA5C2"/>
    <w:rsid w:val="697DA094"/>
    <w:rsid w:val="69810BE9"/>
    <w:rsid w:val="6987FC12"/>
    <w:rsid w:val="6988E857"/>
    <w:rsid w:val="69980135"/>
    <w:rsid w:val="699C924B"/>
    <w:rsid w:val="69A6EF98"/>
    <w:rsid w:val="69AF2CC8"/>
    <w:rsid w:val="69B2ECFD"/>
    <w:rsid w:val="69BF07A2"/>
    <w:rsid w:val="69CA18AC"/>
    <w:rsid w:val="69CE6D40"/>
    <w:rsid w:val="69D9A384"/>
    <w:rsid w:val="69DB70CF"/>
    <w:rsid w:val="69DDC597"/>
    <w:rsid w:val="69F1F1BA"/>
    <w:rsid w:val="6A039208"/>
    <w:rsid w:val="6A21D5D9"/>
    <w:rsid w:val="6A2A2CBF"/>
    <w:rsid w:val="6A2D6CD0"/>
    <w:rsid w:val="6A311C73"/>
    <w:rsid w:val="6A356827"/>
    <w:rsid w:val="6A3A63EC"/>
    <w:rsid w:val="6A3EEE30"/>
    <w:rsid w:val="6A44B43A"/>
    <w:rsid w:val="6A4C8E57"/>
    <w:rsid w:val="6A52F5A3"/>
    <w:rsid w:val="6A59D8C0"/>
    <w:rsid w:val="6A63E4FF"/>
    <w:rsid w:val="6A77AFAF"/>
    <w:rsid w:val="6A7C2C9F"/>
    <w:rsid w:val="6A86974F"/>
    <w:rsid w:val="6A9DE96C"/>
    <w:rsid w:val="6AB5BBBF"/>
    <w:rsid w:val="6AC91739"/>
    <w:rsid w:val="6AE3F0D3"/>
    <w:rsid w:val="6AE89BFA"/>
    <w:rsid w:val="6AF0046E"/>
    <w:rsid w:val="6AF091EB"/>
    <w:rsid w:val="6AF63BA9"/>
    <w:rsid w:val="6B1D5204"/>
    <w:rsid w:val="6B1E524C"/>
    <w:rsid w:val="6B1FDB3F"/>
    <w:rsid w:val="6B22AFD4"/>
    <w:rsid w:val="6B23C335"/>
    <w:rsid w:val="6B25BCE2"/>
    <w:rsid w:val="6B2FAAB3"/>
    <w:rsid w:val="6B3086F7"/>
    <w:rsid w:val="6B367A61"/>
    <w:rsid w:val="6B402FA9"/>
    <w:rsid w:val="6B496FCA"/>
    <w:rsid w:val="6B4D90C7"/>
    <w:rsid w:val="6B4E12A8"/>
    <w:rsid w:val="6B5076A4"/>
    <w:rsid w:val="6B557173"/>
    <w:rsid w:val="6B55D7A7"/>
    <w:rsid w:val="6B5755FD"/>
    <w:rsid w:val="6B5EE37B"/>
    <w:rsid w:val="6B602977"/>
    <w:rsid w:val="6B62C98A"/>
    <w:rsid w:val="6B783341"/>
    <w:rsid w:val="6B800260"/>
    <w:rsid w:val="6B824FAE"/>
    <w:rsid w:val="6B860EEC"/>
    <w:rsid w:val="6B98D028"/>
    <w:rsid w:val="6BA078B2"/>
    <w:rsid w:val="6BB52C4D"/>
    <w:rsid w:val="6BCD4AAC"/>
    <w:rsid w:val="6BCF0204"/>
    <w:rsid w:val="6BD0DAE9"/>
    <w:rsid w:val="6BDCDB94"/>
    <w:rsid w:val="6BDEB545"/>
    <w:rsid w:val="6BE1A678"/>
    <w:rsid w:val="6BE3159D"/>
    <w:rsid w:val="6BE9CFE0"/>
    <w:rsid w:val="6C090BBA"/>
    <w:rsid w:val="6C0AA522"/>
    <w:rsid w:val="6C204F53"/>
    <w:rsid w:val="6C24DEDF"/>
    <w:rsid w:val="6C30B1FF"/>
    <w:rsid w:val="6C331030"/>
    <w:rsid w:val="6C447BAC"/>
    <w:rsid w:val="6C4BAF86"/>
    <w:rsid w:val="6C52C01B"/>
    <w:rsid w:val="6C52FED0"/>
    <w:rsid w:val="6C540BE2"/>
    <w:rsid w:val="6C5E33D8"/>
    <w:rsid w:val="6C5E5EC1"/>
    <w:rsid w:val="6C6B43BF"/>
    <w:rsid w:val="6C6CF4E1"/>
    <w:rsid w:val="6C7199B2"/>
    <w:rsid w:val="6C874CBE"/>
    <w:rsid w:val="6C923781"/>
    <w:rsid w:val="6C9EDFC0"/>
    <w:rsid w:val="6CA05990"/>
    <w:rsid w:val="6CA89FE2"/>
    <w:rsid w:val="6CAAB939"/>
    <w:rsid w:val="6CBAD1A6"/>
    <w:rsid w:val="6CBB499A"/>
    <w:rsid w:val="6CBE1F55"/>
    <w:rsid w:val="6CBFDD76"/>
    <w:rsid w:val="6CC02F47"/>
    <w:rsid w:val="6CC241BD"/>
    <w:rsid w:val="6CCCBA9E"/>
    <w:rsid w:val="6CDC2093"/>
    <w:rsid w:val="6CDDD044"/>
    <w:rsid w:val="6CE10C3E"/>
    <w:rsid w:val="6CE2E0FB"/>
    <w:rsid w:val="6CEC4705"/>
    <w:rsid w:val="6CED9528"/>
    <w:rsid w:val="6CF8642F"/>
    <w:rsid w:val="6CFDE4D4"/>
    <w:rsid w:val="6D0D2CC6"/>
    <w:rsid w:val="6D1ABAEA"/>
    <w:rsid w:val="6D2A7B59"/>
    <w:rsid w:val="6D4861CA"/>
    <w:rsid w:val="6D4A7167"/>
    <w:rsid w:val="6D590BFA"/>
    <w:rsid w:val="6D5F571E"/>
    <w:rsid w:val="6D6141B1"/>
    <w:rsid w:val="6D65611A"/>
    <w:rsid w:val="6D715FF6"/>
    <w:rsid w:val="6D720E85"/>
    <w:rsid w:val="6D81A21D"/>
    <w:rsid w:val="6D863F4D"/>
    <w:rsid w:val="6D8BE153"/>
    <w:rsid w:val="6D9745A7"/>
    <w:rsid w:val="6DA567C9"/>
    <w:rsid w:val="6DC4CF58"/>
    <w:rsid w:val="6DCC8987"/>
    <w:rsid w:val="6DCD297C"/>
    <w:rsid w:val="6DCEB668"/>
    <w:rsid w:val="6DE6B89B"/>
    <w:rsid w:val="6DE7C052"/>
    <w:rsid w:val="6DE9DDD3"/>
    <w:rsid w:val="6DF9E358"/>
    <w:rsid w:val="6DFD20B3"/>
    <w:rsid w:val="6E071420"/>
    <w:rsid w:val="6E0945E9"/>
    <w:rsid w:val="6E0ED87A"/>
    <w:rsid w:val="6E1B53FD"/>
    <w:rsid w:val="6E1BBF89"/>
    <w:rsid w:val="6E1D10BB"/>
    <w:rsid w:val="6E23A1B0"/>
    <w:rsid w:val="6E2F7626"/>
    <w:rsid w:val="6E3103FA"/>
    <w:rsid w:val="6E359C1F"/>
    <w:rsid w:val="6E367B27"/>
    <w:rsid w:val="6E5A4450"/>
    <w:rsid w:val="6E6AF1E2"/>
    <w:rsid w:val="6E6E1B23"/>
    <w:rsid w:val="6E714B9C"/>
    <w:rsid w:val="6E84F4C9"/>
    <w:rsid w:val="6E85BBD0"/>
    <w:rsid w:val="6E8B1220"/>
    <w:rsid w:val="6E9DAB89"/>
    <w:rsid w:val="6E9EC53D"/>
    <w:rsid w:val="6EAA9B48"/>
    <w:rsid w:val="6EB70F14"/>
    <w:rsid w:val="6EB812BB"/>
    <w:rsid w:val="6EBF3CDA"/>
    <w:rsid w:val="6EC014ED"/>
    <w:rsid w:val="6EC487C1"/>
    <w:rsid w:val="6EC6F287"/>
    <w:rsid w:val="6EC77672"/>
    <w:rsid w:val="6ECEB313"/>
    <w:rsid w:val="6ED0FE34"/>
    <w:rsid w:val="6ED35554"/>
    <w:rsid w:val="6EE14CAD"/>
    <w:rsid w:val="6EE3ADC1"/>
    <w:rsid w:val="6EE9DB64"/>
    <w:rsid w:val="6EEEE45B"/>
    <w:rsid w:val="6EF06AAF"/>
    <w:rsid w:val="6EF17354"/>
    <w:rsid w:val="6EF521A0"/>
    <w:rsid w:val="6F124050"/>
    <w:rsid w:val="6F124840"/>
    <w:rsid w:val="6F17E1CD"/>
    <w:rsid w:val="6F1DA68D"/>
    <w:rsid w:val="6F2DD1BD"/>
    <w:rsid w:val="6F48D11C"/>
    <w:rsid w:val="6F497A1E"/>
    <w:rsid w:val="6F4EA5A6"/>
    <w:rsid w:val="6F5651F7"/>
    <w:rsid w:val="6F7190B2"/>
    <w:rsid w:val="6F9BDBBB"/>
    <w:rsid w:val="6FA2215E"/>
    <w:rsid w:val="6FACC1A2"/>
    <w:rsid w:val="6FADFF84"/>
    <w:rsid w:val="6FB43AC8"/>
    <w:rsid w:val="6FD4EAD6"/>
    <w:rsid w:val="6FDF13B6"/>
    <w:rsid w:val="6FE259FB"/>
    <w:rsid w:val="7003F952"/>
    <w:rsid w:val="70128F99"/>
    <w:rsid w:val="7026E49B"/>
    <w:rsid w:val="70327D64"/>
    <w:rsid w:val="703CF5D3"/>
    <w:rsid w:val="7041A030"/>
    <w:rsid w:val="704D6E3D"/>
    <w:rsid w:val="704DE2CB"/>
    <w:rsid w:val="70593263"/>
    <w:rsid w:val="705C22D8"/>
    <w:rsid w:val="706A286C"/>
    <w:rsid w:val="707D5D31"/>
    <w:rsid w:val="707E45DF"/>
    <w:rsid w:val="70878A87"/>
    <w:rsid w:val="708A83A4"/>
    <w:rsid w:val="70AC127A"/>
    <w:rsid w:val="70AE2FB4"/>
    <w:rsid w:val="70AF6713"/>
    <w:rsid w:val="70B10058"/>
    <w:rsid w:val="70E6D5E5"/>
    <w:rsid w:val="70F16845"/>
    <w:rsid w:val="71011EF5"/>
    <w:rsid w:val="710ACA15"/>
    <w:rsid w:val="710CF230"/>
    <w:rsid w:val="711804C9"/>
    <w:rsid w:val="7118B3CC"/>
    <w:rsid w:val="712048D5"/>
    <w:rsid w:val="7126517B"/>
    <w:rsid w:val="71331AFC"/>
    <w:rsid w:val="7136A0F4"/>
    <w:rsid w:val="71462ACC"/>
    <w:rsid w:val="71539094"/>
    <w:rsid w:val="7168DDD5"/>
    <w:rsid w:val="7169329E"/>
    <w:rsid w:val="7172B101"/>
    <w:rsid w:val="7182DEB8"/>
    <w:rsid w:val="719E7647"/>
    <w:rsid w:val="719EB129"/>
    <w:rsid w:val="71B4380F"/>
    <w:rsid w:val="71B937F6"/>
    <w:rsid w:val="71BAD316"/>
    <w:rsid w:val="71BD2E31"/>
    <w:rsid w:val="71C478B5"/>
    <w:rsid w:val="71C5A1F7"/>
    <w:rsid w:val="71CE05A3"/>
    <w:rsid w:val="71D53C70"/>
    <w:rsid w:val="71DB2213"/>
    <w:rsid w:val="71F53EDE"/>
    <w:rsid w:val="71F7CA88"/>
    <w:rsid w:val="71F7FE22"/>
    <w:rsid w:val="71F88670"/>
    <w:rsid w:val="71FDD8C3"/>
    <w:rsid w:val="7218ED6F"/>
    <w:rsid w:val="721C5E92"/>
    <w:rsid w:val="72263502"/>
    <w:rsid w:val="7229EAD3"/>
    <w:rsid w:val="72302741"/>
    <w:rsid w:val="7264E5E5"/>
    <w:rsid w:val="72690E74"/>
    <w:rsid w:val="72736E4E"/>
    <w:rsid w:val="727590CE"/>
    <w:rsid w:val="727B91AF"/>
    <w:rsid w:val="727C3DC6"/>
    <w:rsid w:val="727CC16E"/>
    <w:rsid w:val="728D10E5"/>
    <w:rsid w:val="729CC343"/>
    <w:rsid w:val="729CD2DF"/>
    <w:rsid w:val="72B4671A"/>
    <w:rsid w:val="72BC6B60"/>
    <w:rsid w:val="72BE0F16"/>
    <w:rsid w:val="72C67084"/>
    <w:rsid w:val="72D3759E"/>
    <w:rsid w:val="72DAD5C8"/>
    <w:rsid w:val="72E850A8"/>
    <w:rsid w:val="72F0216C"/>
    <w:rsid w:val="72FB2524"/>
    <w:rsid w:val="73027EC9"/>
    <w:rsid w:val="73068F56"/>
    <w:rsid w:val="731E6E1E"/>
    <w:rsid w:val="73299BCE"/>
    <w:rsid w:val="7349A710"/>
    <w:rsid w:val="734C8EEC"/>
    <w:rsid w:val="7350D6E9"/>
    <w:rsid w:val="7352227F"/>
    <w:rsid w:val="73691AF0"/>
    <w:rsid w:val="737250BA"/>
    <w:rsid w:val="7383FD1A"/>
    <w:rsid w:val="738B34DE"/>
    <w:rsid w:val="738F5056"/>
    <w:rsid w:val="7399426A"/>
    <w:rsid w:val="73B4BDD0"/>
    <w:rsid w:val="73CDD094"/>
    <w:rsid w:val="73E0AAA0"/>
    <w:rsid w:val="73E0D950"/>
    <w:rsid w:val="73E4097A"/>
    <w:rsid w:val="73F69AE7"/>
    <w:rsid w:val="7405DE8C"/>
    <w:rsid w:val="7408BD46"/>
    <w:rsid w:val="740A49AE"/>
    <w:rsid w:val="740AF7EC"/>
    <w:rsid w:val="74114860"/>
    <w:rsid w:val="741E6DF1"/>
    <w:rsid w:val="742216C9"/>
    <w:rsid w:val="7426E24A"/>
    <w:rsid w:val="7437FE22"/>
    <w:rsid w:val="7438E394"/>
    <w:rsid w:val="744A1FAC"/>
    <w:rsid w:val="745FE906"/>
    <w:rsid w:val="74688B65"/>
    <w:rsid w:val="746C9394"/>
    <w:rsid w:val="74711140"/>
    <w:rsid w:val="74749048"/>
    <w:rsid w:val="74771B71"/>
    <w:rsid w:val="74A0DA2E"/>
    <w:rsid w:val="74A3371C"/>
    <w:rsid w:val="74A5C22E"/>
    <w:rsid w:val="74B15016"/>
    <w:rsid w:val="74BD1F60"/>
    <w:rsid w:val="74C41588"/>
    <w:rsid w:val="74C4344A"/>
    <w:rsid w:val="74C44628"/>
    <w:rsid w:val="74D4863E"/>
    <w:rsid w:val="74D5152B"/>
    <w:rsid w:val="74E50EA0"/>
    <w:rsid w:val="74EA5010"/>
    <w:rsid w:val="74ECD74E"/>
    <w:rsid w:val="74F0927F"/>
    <w:rsid w:val="74F0D8B8"/>
    <w:rsid w:val="74F75FF9"/>
    <w:rsid w:val="74F9914B"/>
    <w:rsid w:val="750AC1AA"/>
    <w:rsid w:val="750FBAFE"/>
    <w:rsid w:val="751C36CD"/>
    <w:rsid w:val="752086B3"/>
    <w:rsid w:val="7521973E"/>
    <w:rsid w:val="75235A4D"/>
    <w:rsid w:val="75250EA7"/>
    <w:rsid w:val="752F216E"/>
    <w:rsid w:val="753C0CE8"/>
    <w:rsid w:val="753E245D"/>
    <w:rsid w:val="7541E10E"/>
    <w:rsid w:val="754CB16F"/>
    <w:rsid w:val="754D41F9"/>
    <w:rsid w:val="755174CA"/>
    <w:rsid w:val="7562D75B"/>
    <w:rsid w:val="75661626"/>
    <w:rsid w:val="756D0D10"/>
    <w:rsid w:val="757629EA"/>
    <w:rsid w:val="75766C6C"/>
    <w:rsid w:val="75784FFD"/>
    <w:rsid w:val="758462EF"/>
    <w:rsid w:val="759063C6"/>
    <w:rsid w:val="75B230C2"/>
    <w:rsid w:val="75C727C8"/>
    <w:rsid w:val="75CEA977"/>
    <w:rsid w:val="75D38F99"/>
    <w:rsid w:val="75D50234"/>
    <w:rsid w:val="75D5099B"/>
    <w:rsid w:val="75D8ECBF"/>
    <w:rsid w:val="75FADFC3"/>
    <w:rsid w:val="75FC0328"/>
    <w:rsid w:val="760ACB28"/>
    <w:rsid w:val="760C7677"/>
    <w:rsid w:val="7613FE47"/>
    <w:rsid w:val="761F8CC3"/>
    <w:rsid w:val="76234F22"/>
    <w:rsid w:val="763FD4C1"/>
    <w:rsid w:val="76405184"/>
    <w:rsid w:val="7643AA88"/>
    <w:rsid w:val="764CACF9"/>
    <w:rsid w:val="76509CE1"/>
    <w:rsid w:val="765C2C8D"/>
    <w:rsid w:val="767EA184"/>
    <w:rsid w:val="768459FC"/>
    <w:rsid w:val="768D22AE"/>
    <w:rsid w:val="76AB2966"/>
    <w:rsid w:val="76AD13DA"/>
    <w:rsid w:val="76B8DC0F"/>
    <w:rsid w:val="76BBA524"/>
    <w:rsid w:val="76C52791"/>
    <w:rsid w:val="76C53B52"/>
    <w:rsid w:val="76D456A4"/>
    <w:rsid w:val="76F0077B"/>
    <w:rsid w:val="76F34D4C"/>
    <w:rsid w:val="76FCBE82"/>
    <w:rsid w:val="76FED90A"/>
    <w:rsid w:val="7702AB74"/>
    <w:rsid w:val="7714AAF7"/>
    <w:rsid w:val="771D7138"/>
    <w:rsid w:val="772ADC5D"/>
    <w:rsid w:val="7730EBB1"/>
    <w:rsid w:val="7732A5ED"/>
    <w:rsid w:val="77449CB8"/>
    <w:rsid w:val="774E044D"/>
    <w:rsid w:val="775A71F6"/>
    <w:rsid w:val="775F5629"/>
    <w:rsid w:val="77619ADF"/>
    <w:rsid w:val="7764F7DD"/>
    <w:rsid w:val="7766AC37"/>
    <w:rsid w:val="77695AEE"/>
    <w:rsid w:val="778EAE98"/>
    <w:rsid w:val="7799FB39"/>
    <w:rsid w:val="77A1802D"/>
    <w:rsid w:val="77BA8C6C"/>
    <w:rsid w:val="77BD3B82"/>
    <w:rsid w:val="77C5B6A4"/>
    <w:rsid w:val="77CA5AF7"/>
    <w:rsid w:val="77D6172A"/>
    <w:rsid w:val="77E2880E"/>
    <w:rsid w:val="77F1DF41"/>
    <w:rsid w:val="78043AF6"/>
    <w:rsid w:val="78059E2A"/>
    <w:rsid w:val="780D6C6D"/>
    <w:rsid w:val="78165354"/>
    <w:rsid w:val="7824F10F"/>
    <w:rsid w:val="782EDF21"/>
    <w:rsid w:val="782FC17E"/>
    <w:rsid w:val="7830ECB3"/>
    <w:rsid w:val="783C64A4"/>
    <w:rsid w:val="7854AC70"/>
    <w:rsid w:val="78574320"/>
    <w:rsid w:val="78580D05"/>
    <w:rsid w:val="785DF15A"/>
    <w:rsid w:val="785FD24A"/>
    <w:rsid w:val="78636650"/>
    <w:rsid w:val="7865BAEB"/>
    <w:rsid w:val="786BC279"/>
    <w:rsid w:val="7874D154"/>
    <w:rsid w:val="7881CE01"/>
    <w:rsid w:val="788268A8"/>
    <w:rsid w:val="788912FC"/>
    <w:rsid w:val="788E0301"/>
    <w:rsid w:val="788F356C"/>
    <w:rsid w:val="7891937D"/>
    <w:rsid w:val="78993BB5"/>
    <w:rsid w:val="78A4686C"/>
    <w:rsid w:val="78A7BD96"/>
    <w:rsid w:val="78AC1E4C"/>
    <w:rsid w:val="78B044E5"/>
    <w:rsid w:val="78C1DBC7"/>
    <w:rsid w:val="78C34C61"/>
    <w:rsid w:val="78C6D5AF"/>
    <w:rsid w:val="78CF7439"/>
    <w:rsid w:val="78CFFFCD"/>
    <w:rsid w:val="78D21EFC"/>
    <w:rsid w:val="78DE0A34"/>
    <w:rsid w:val="78E0DDB2"/>
    <w:rsid w:val="78E24788"/>
    <w:rsid w:val="78E2E850"/>
    <w:rsid w:val="78E5EC52"/>
    <w:rsid w:val="78E68D0A"/>
    <w:rsid w:val="78E7C32E"/>
    <w:rsid w:val="78F11A83"/>
    <w:rsid w:val="78F4107D"/>
    <w:rsid w:val="78FBC05D"/>
    <w:rsid w:val="78FCB9DE"/>
    <w:rsid w:val="78FD2B8F"/>
    <w:rsid w:val="78FE08F9"/>
    <w:rsid w:val="79062B2C"/>
    <w:rsid w:val="79080EEA"/>
    <w:rsid w:val="7916F227"/>
    <w:rsid w:val="79316360"/>
    <w:rsid w:val="79341E34"/>
    <w:rsid w:val="7939DE03"/>
    <w:rsid w:val="793E4D42"/>
    <w:rsid w:val="7950C065"/>
    <w:rsid w:val="7956D426"/>
    <w:rsid w:val="7965E000"/>
    <w:rsid w:val="7971FF88"/>
    <w:rsid w:val="797C82C1"/>
    <w:rsid w:val="79810329"/>
    <w:rsid w:val="799433B0"/>
    <w:rsid w:val="799BBF4E"/>
    <w:rsid w:val="79A121F6"/>
    <w:rsid w:val="79A21C2E"/>
    <w:rsid w:val="79A582E0"/>
    <w:rsid w:val="79A61FAB"/>
    <w:rsid w:val="79B223B5"/>
    <w:rsid w:val="79BCD020"/>
    <w:rsid w:val="79E4910A"/>
    <w:rsid w:val="79EA78D4"/>
    <w:rsid w:val="79FBC89D"/>
    <w:rsid w:val="7A0A38B4"/>
    <w:rsid w:val="7A0C3C20"/>
    <w:rsid w:val="7A135782"/>
    <w:rsid w:val="7A2A6B3E"/>
    <w:rsid w:val="7A2F8360"/>
    <w:rsid w:val="7A3444D0"/>
    <w:rsid w:val="7A35B0FF"/>
    <w:rsid w:val="7A42A336"/>
    <w:rsid w:val="7A438DF7"/>
    <w:rsid w:val="7A5511FA"/>
    <w:rsid w:val="7A59D163"/>
    <w:rsid w:val="7A9312CA"/>
    <w:rsid w:val="7A96195C"/>
    <w:rsid w:val="7A9E5DC9"/>
    <w:rsid w:val="7AAA7FAF"/>
    <w:rsid w:val="7AC10939"/>
    <w:rsid w:val="7AD8EFD5"/>
    <w:rsid w:val="7ADB26AC"/>
    <w:rsid w:val="7ADC9760"/>
    <w:rsid w:val="7AE4C3AF"/>
    <w:rsid w:val="7AE9AA15"/>
    <w:rsid w:val="7B01B92F"/>
    <w:rsid w:val="7B0A6FEB"/>
    <w:rsid w:val="7B1A5F4F"/>
    <w:rsid w:val="7B1DE958"/>
    <w:rsid w:val="7B23AAE1"/>
    <w:rsid w:val="7B37EA1A"/>
    <w:rsid w:val="7B3FC6AB"/>
    <w:rsid w:val="7B479E0E"/>
    <w:rsid w:val="7B4B18D5"/>
    <w:rsid w:val="7B4E58BD"/>
    <w:rsid w:val="7B51316F"/>
    <w:rsid w:val="7B51C244"/>
    <w:rsid w:val="7B582870"/>
    <w:rsid w:val="7B5B0E3E"/>
    <w:rsid w:val="7B6BF22D"/>
    <w:rsid w:val="7B6EE997"/>
    <w:rsid w:val="7B70CBA3"/>
    <w:rsid w:val="7B71D0D8"/>
    <w:rsid w:val="7B7236A7"/>
    <w:rsid w:val="7B75C27C"/>
    <w:rsid w:val="7B891050"/>
    <w:rsid w:val="7BA060FE"/>
    <w:rsid w:val="7BA37F3A"/>
    <w:rsid w:val="7BB76AFF"/>
    <w:rsid w:val="7BB92ED8"/>
    <w:rsid w:val="7BBBE021"/>
    <w:rsid w:val="7BC24E68"/>
    <w:rsid w:val="7BD97AF7"/>
    <w:rsid w:val="7BE6C738"/>
    <w:rsid w:val="7BEF3A51"/>
    <w:rsid w:val="7C222664"/>
    <w:rsid w:val="7C387961"/>
    <w:rsid w:val="7C39C4A4"/>
    <w:rsid w:val="7C3F1A44"/>
    <w:rsid w:val="7C4F434C"/>
    <w:rsid w:val="7C54F3B6"/>
    <w:rsid w:val="7C5BB5B7"/>
    <w:rsid w:val="7C5FA17D"/>
    <w:rsid w:val="7C77AF35"/>
    <w:rsid w:val="7C7D815D"/>
    <w:rsid w:val="7C83C5C1"/>
    <w:rsid w:val="7C84C052"/>
    <w:rsid w:val="7CA319E4"/>
    <w:rsid w:val="7CB7B264"/>
    <w:rsid w:val="7CC08039"/>
    <w:rsid w:val="7CD415D9"/>
    <w:rsid w:val="7CD54271"/>
    <w:rsid w:val="7CD5DECD"/>
    <w:rsid w:val="7CD9BCF0"/>
    <w:rsid w:val="7CDFDC68"/>
    <w:rsid w:val="7CEA291E"/>
    <w:rsid w:val="7CF789BA"/>
    <w:rsid w:val="7CFC6BA7"/>
    <w:rsid w:val="7D058BF7"/>
    <w:rsid w:val="7D0A5855"/>
    <w:rsid w:val="7D10D2F0"/>
    <w:rsid w:val="7D372224"/>
    <w:rsid w:val="7D4BD575"/>
    <w:rsid w:val="7D4ED1D3"/>
    <w:rsid w:val="7D5F071E"/>
    <w:rsid w:val="7D62F470"/>
    <w:rsid w:val="7D6F7600"/>
    <w:rsid w:val="7D6F94B0"/>
    <w:rsid w:val="7D98C952"/>
    <w:rsid w:val="7D9FFB0A"/>
    <w:rsid w:val="7DA628EC"/>
    <w:rsid w:val="7DC76BD0"/>
    <w:rsid w:val="7DCC9881"/>
    <w:rsid w:val="7DCE8160"/>
    <w:rsid w:val="7E0024F3"/>
    <w:rsid w:val="7E0775EB"/>
    <w:rsid w:val="7E11EE61"/>
    <w:rsid w:val="7E18C678"/>
    <w:rsid w:val="7E195CC8"/>
    <w:rsid w:val="7E1EA50F"/>
    <w:rsid w:val="7E2F7D2A"/>
    <w:rsid w:val="7E4253D5"/>
    <w:rsid w:val="7E4EBC6D"/>
    <w:rsid w:val="7E57ED1E"/>
    <w:rsid w:val="7E7A546F"/>
    <w:rsid w:val="7E99E0B2"/>
    <w:rsid w:val="7E9ABF5B"/>
    <w:rsid w:val="7E9EF6AD"/>
    <w:rsid w:val="7EC2589E"/>
    <w:rsid w:val="7EC6934C"/>
    <w:rsid w:val="7ED88DA5"/>
    <w:rsid w:val="7EEB253B"/>
    <w:rsid w:val="7EED5509"/>
    <w:rsid w:val="7EF75633"/>
    <w:rsid w:val="7F06F092"/>
    <w:rsid w:val="7F09F111"/>
    <w:rsid w:val="7F0D1FF5"/>
    <w:rsid w:val="7F12858D"/>
    <w:rsid w:val="7F1BACE5"/>
    <w:rsid w:val="7F37248B"/>
    <w:rsid w:val="7F3E9456"/>
    <w:rsid w:val="7F52E21E"/>
    <w:rsid w:val="7F539488"/>
    <w:rsid w:val="7F53ECC5"/>
    <w:rsid w:val="7F5A17D0"/>
    <w:rsid w:val="7F5A44DC"/>
    <w:rsid w:val="7F65E665"/>
    <w:rsid w:val="7F6FAD1A"/>
    <w:rsid w:val="7F75F794"/>
    <w:rsid w:val="7F87CF9F"/>
    <w:rsid w:val="7F92A0B9"/>
    <w:rsid w:val="7F96E026"/>
    <w:rsid w:val="7FA3464C"/>
    <w:rsid w:val="7FA4CAAE"/>
    <w:rsid w:val="7FA7D730"/>
    <w:rsid w:val="7FB7B0E7"/>
    <w:rsid w:val="7FBBF927"/>
    <w:rsid w:val="7FC71FE7"/>
    <w:rsid w:val="7FC9ABA6"/>
    <w:rsid w:val="7FE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8CC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5969"/>
    <w:pPr>
      <w:keepNext/>
      <w:keepLines/>
      <w:numPr>
        <w:numId w:val="10"/>
      </w:numPr>
      <w:spacing w:before="240" w:after="120" w:line="276" w:lineRule="auto"/>
      <w:ind w:left="357" w:hanging="357"/>
      <w:jc w:val="both"/>
      <w:outlineLvl w:val="0"/>
    </w:pPr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paragraph" w:styleId="Nagwek2">
    <w:name w:val="heading 2"/>
    <w:basedOn w:val="Normalny"/>
    <w:link w:val="Nagwek2Znak"/>
    <w:uiPriority w:val="9"/>
    <w:qFormat/>
    <w:rsid w:val="00FE5969"/>
    <w:pPr>
      <w:keepNext/>
      <w:keepLines/>
      <w:numPr>
        <w:ilvl w:val="1"/>
        <w:numId w:val="10"/>
      </w:numPr>
      <w:spacing w:before="240" w:after="120" w:line="276" w:lineRule="auto"/>
      <w:jc w:val="both"/>
      <w:outlineLvl w:val="1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969"/>
    <w:pPr>
      <w:numPr>
        <w:ilvl w:val="2"/>
        <w:numId w:val="10"/>
      </w:numPr>
      <w:spacing w:before="240" w:after="120" w:line="276" w:lineRule="auto"/>
      <w:ind w:left="505" w:hanging="505"/>
      <w:jc w:val="both"/>
      <w:outlineLvl w:val="2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4">
    <w:name w:val="heading 4"/>
    <w:basedOn w:val="Legenda"/>
    <w:next w:val="Normalny"/>
    <w:link w:val="Nagwek4Znak"/>
    <w:uiPriority w:val="9"/>
    <w:unhideWhenUsed/>
    <w:qFormat/>
    <w:rsid w:val="00C9667C"/>
    <w:pPr>
      <w:keepNext/>
      <w:spacing w:before="360" w:line="259" w:lineRule="auto"/>
      <w:jc w:val="both"/>
      <w:outlineLvl w:val="3"/>
    </w:pPr>
    <w:rPr>
      <w:rFonts w:cstheme="minorHAnsi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43D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43D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43D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43D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43D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969"/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AB543D"/>
    <w:pPr>
      <w:numPr>
        <w:ilvl w:val="2"/>
        <w:numId w:val="9"/>
      </w:numPr>
      <w:spacing w:before="40" w:after="0" w:line="240" w:lineRule="auto"/>
      <w:jc w:val="both"/>
      <w:outlineLvl w:val="2"/>
    </w:pPr>
    <w:rPr>
      <w:rFonts w:eastAsia="Times New Roman" w:cs="Times New Roman"/>
      <w:sz w:val="20"/>
      <w:szCs w:val="24"/>
      <w:lang w:bidi="fa-IR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AB543D"/>
    <w:pPr>
      <w:keepNext/>
      <w:keepLines/>
      <w:numPr>
        <w:ilvl w:val="3"/>
        <w:numId w:val="9"/>
      </w:numPr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F5496"/>
      <w:sz w:val="24"/>
      <w:szCs w:val="24"/>
      <w:lang w:bidi="fa-IR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B543D"/>
    <w:pPr>
      <w:keepNext/>
      <w:keepLines/>
      <w:numPr>
        <w:ilvl w:val="4"/>
        <w:numId w:val="9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F5496"/>
      <w:sz w:val="24"/>
      <w:szCs w:val="24"/>
      <w:lang w:bidi="fa-IR"/>
    </w:rPr>
  </w:style>
  <w:style w:type="paragraph" w:customStyle="1" w:styleId="Nagwek61">
    <w:name w:val="Nagłówek 61"/>
    <w:basedOn w:val="Normalny"/>
    <w:next w:val="Normalny"/>
    <w:uiPriority w:val="9"/>
    <w:unhideWhenUsed/>
    <w:qFormat/>
    <w:rsid w:val="00AB543D"/>
    <w:pPr>
      <w:keepNext/>
      <w:keepLines/>
      <w:numPr>
        <w:ilvl w:val="5"/>
        <w:numId w:val="9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3763"/>
      <w:sz w:val="24"/>
      <w:szCs w:val="24"/>
      <w:lang w:bidi="fa-IR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6"/>
        <w:numId w:val="9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3763"/>
      <w:sz w:val="24"/>
      <w:szCs w:val="24"/>
      <w:lang w:bidi="fa-IR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7"/>
        <w:numId w:val="9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bidi="fa-IR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8"/>
        <w:numId w:val="9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bidi="fa-IR"/>
    </w:rPr>
  </w:style>
  <w:style w:type="numbering" w:customStyle="1" w:styleId="Bezlisty1">
    <w:name w:val="Bez listy1"/>
    <w:next w:val="Bezlisty"/>
    <w:uiPriority w:val="99"/>
    <w:semiHidden/>
    <w:unhideWhenUsed/>
    <w:rsid w:val="00AB543D"/>
  </w:style>
  <w:style w:type="character" w:customStyle="1" w:styleId="Nagwek3Znak">
    <w:name w:val="Nagłówek 3 Znak"/>
    <w:basedOn w:val="Domylnaczcionkaakapitu"/>
    <w:link w:val="Nagwek3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character" w:styleId="Hipercze">
    <w:name w:val="Hyperlink"/>
    <w:basedOn w:val="Domylnaczcionkaakapitu"/>
    <w:uiPriority w:val="99"/>
    <w:unhideWhenUsed/>
    <w:rsid w:val="00AB543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543D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AB543D"/>
  </w:style>
  <w:style w:type="character" w:customStyle="1" w:styleId="active">
    <w:name w:val="active"/>
    <w:basedOn w:val="Domylnaczcionkaakapitu"/>
    <w:rsid w:val="00AB543D"/>
  </w:style>
  <w:style w:type="paragraph" w:styleId="NormalnyWeb">
    <w:name w:val="Normal (Web)"/>
    <w:basedOn w:val="Normalny"/>
    <w:uiPriority w:val="99"/>
    <w:semiHidden/>
    <w:unhideWhenUsed/>
    <w:rsid w:val="00AB54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 w:bidi="fa-IR"/>
    </w:rPr>
  </w:style>
  <w:style w:type="paragraph" w:styleId="Nagwek">
    <w:name w:val="header"/>
    <w:basedOn w:val="Normalny"/>
    <w:link w:val="Nagwek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NagwekZnak">
    <w:name w:val="Nagłówek Znak"/>
    <w:basedOn w:val="Domylnaczcionkaakapitu"/>
    <w:link w:val="Nagwek"/>
    <w:uiPriority w:val="99"/>
    <w:rsid w:val="00AB543D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StopkaZnak">
    <w:name w:val="Stopka Znak"/>
    <w:basedOn w:val="Domylnaczcionkaakapitu"/>
    <w:link w:val="Stopka"/>
    <w:uiPriority w:val="99"/>
    <w:rsid w:val="00AB543D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543D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18"/>
      <w:szCs w:val="18"/>
      <w:lang w:bidi="fa-I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43D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43D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4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43D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List Paragraph"/>
    <w:basedOn w:val="Normalny"/>
    <w:link w:val="AkapitzlistZnak"/>
    <w:uiPriority w:val="34"/>
    <w:qFormat/>
    <w:rsid w:val="00AB543D"/>
    <w:pPr>
      <w:spacing w:after="0" w:line="240" w:lineRule="auto"/>
      <w:ind w:left="720"/>
      <w:contextualSpacing/>
    </w:pPr>
    <w:rPr>
      <w:sz w:val="24"/>
      <w:szCs w:val="24"/>
      <w:lang w:bidi="fa-IR"/>
    </w:rPr>
  </w:style>
  <w:style w:type="table" w:styleId="Tabela-Siatka">
    <w:name w:val="Table Grid"/>
    <w:basedOn w:val="Standardowy"/>
    <w:uiPriority w:val="5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AB543D"/>
    <w:pPr>
      <w:spacing w:after="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unhideWhenUsed/>
    <w:rsid w:val="00AB543D"/>
    <w:pPr>
      <w:spacing w:after="100" w:line="240" w:lineRule="auto"/>
      <w:ind w:left="480"/>
    </w:pPr>
    <w:rPr>
      <w:sz w:val="24"/>
      <w:szCs w:val="24"/>
      <w:lang w:bidi="fa-IR"/>
    </w:rPr>
  </w:style>
  <w:style w:type="paragraph" w:styleId="Spistreci1">
    <w:name w:val="toc 1"/>
    <w:basedOn w:val="Normalny"/>
    <w:next w:val="Normalny"/>
    <w:autoRedefine/>
    <w:uiPriority w:val="39"/>
    <w:unhideWhenUsed/>
    <w:rsid w:val="00AB543D"/>
    <w:pPr>
      <w:spacing w:after="100" w:line="240" w:lineRule="auto"/>
    </w:pPr>
    <w:rPr>
      <w:sz w:val="24"/>
      <w:szCs w:val="24"/>
      <w:lang w:bidi="fa-IR"/>
    </w:rPr>
  </w:style>
  <w:style w:type="paragraph" w:styleId="Spistreci2">
    <w:name w:val="toc 2"/>
    <w:basedOn w:val="Normalny"/>
    <w:next w:val="Normalny"/>
    <w:autoRedefine/>
    <w:uiPriority w:val="39"/>
    <w:unhideWhenUsed/>
    <w:rsid w:val="00AB543D"/>
    <w:pPr>
      <w:spacing w:after="100" w:line="240" w:lineRule="auto"/>
      <w:ind w:left="240"/>
    </w:pPr>
    <w:rPr>
      <w:sz w:val="24"/>
      <w:szCs w:val="24"/>
      <w:lang w:bidi="fa-IR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AB543D"/>
    <w:pPr>
      <w:spacing w:after="100"/>
      <w:ind w:left="660"/>
    </w:pPr>
    <w:rPr>
      <w:rFonts w:eastAsia="Times New Roman"/>
      <w:lang w:eastAsia="pl-PL" w:bidi="fa-IR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AB543D"/>
    <w:pPr>
      <w:spacing w:after="100"/>
      <w:ind w:left="880"/>
    </w:pPr>
    <w:rPr>
      <w:rFonts w:eastAsia="Times New Roman"/>
      <w:lang w:eastAsia="pl-PL" w:bidi="fa-IR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AB543D"/>
    <w:pPr>
      <w:spacing w:after="100"/>
      <w:ind w:left="1100"/>
    </w:pPr>
    <w:rPr>
      <w:rFonts w:eastAsia="Times New Roman"/>
      <w:lang w:eastAsia="pl-PL" w:bidi="fa-IR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AB543D"/>
    <w:pPr>
      <w:spacing w:after="100"/>
      <w:ind w:left="1320"/>
    </w:pPr>
    <w:rPr>
      <w:rFonts w:eastAsia="Times New Roman"/>
      <w:lang w:eastAsia="pl-PL" w:bidi="fa-IR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AB543D"/>
    <w:pPr>
      <w:spacing w:after="100"/>
      <w:ind w:left="1540"/>
    </w:pPr>
    <w:rPr>
      <w:rFonts w:eastAsia="Times New Roman"/>
      <w:lang w:eastAsia="pl-PL" w:bidi="fa-IR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AB543D"/>
    <w:pPr>
      <w:spacing w:after="100"/>
      <w:ind w:left="1760"/>
    </w:pPr>
    <w:rPr>
      <w:rFonts w:eastAsia="Times New Roman"/>
      <w:lang w:eastAsia="pl-PL" w:bidi="fa-IR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AB543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AB543D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oprawka">
    <w:name w:val="Revision"/>
    <w:hidden/>
    <w:uiPriority w:val="99"/>
    <w:semiHidden/>
    <w:rsid w:val="00AB543D"/>
    <w:pPr>
      <w:spacing w:after="0" w:line="240" w:lineRule="auto"/>
    </w:pPr>
    <w:rPr>
      <w:sz w:val="24"/>
      <w:szCs w:val="24"/>
      <w:lang w:val="en-GB"/>
    </w:rPr>
  </w:style>
  <w:style w:type="character" w:customStyle="1" w:styleId="Nagwek4Znak">
    <w:name w:val="Nagłówek 4 Znak"/>
    <w:basedOn w:val="Domylnaczcionkaakapitu"/>
    <w:link w:val="Nagwek4"/>
    <w:uiPriority w:val="9"/>
    <w:rsid w:val="00C9667C"/>
    <w:rPr>
      <w:rFonts w:cstheme="minorHAnsi"/>
      <w:i/>
      <w:iCs/>
      <w:sz w:val="18"/>
      <w:szCs w:val="18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AB543D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"/>
    <w:rsid w:val="00AB543D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43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43D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43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List Paragraph Znak"/>
    <w:basedOn w:val="Domylnaczcionkaakapitu"/>
    <w:link w:val="Akapitzlist"/>
    <w:uiPriority w:val="34"/>
    <w:locked/>
    <w:rsid w:val="00AB543D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AB543D"/>
    <w:pPr>
      <w:spacing w:after="120" w:line="240" w:lineRule="auto"/>
    </w:pPr>
    <w:rPr>
      <w:i/>
      <w:iCs/>
      <w:sz w:val="18"/>
      <w:szCs w:val="18"/>
      <w:lang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543D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543D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AB543D"/>
  </w:style>
  <w:style w:type="table" w:customStyle="1" w:styleId="Tabela-Siatka1">
    <w:name w:val="Tabela - Siatka1"/>
    <w:basedOn w:val="Standardowy"/>
    <w:next w:val="Tabela-Siatka"/>
    <w:uiPriority w:val="39"/>
    <w:rsid w:val="00AB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B543D"/>
    <w:rPr>
      <w:color w:val="808080"/>
    </w:rPr>
  </w:style>
  <w:style w:type="paragraph" w:styleId="Bezodstpw">
    <w:name w:val="No Spacing"/>
    <w:basedOn w:val="Normalny"/>
    <w:uiPriority w:val="1"/>
    <w:qFormat/>
    <w:rsid w:val="00AB543D"/>
    <w:pPr>
      <w:spacing w:after="0" w:line="240" w:lineRule="auto"/>
    </w:pPr>
    <w:rPr>
      <w:rFonts w:ascii="Calibri" w:hAnsi="Calibri" w:cs="Calibri"/>
      <w:lang w:bidi="fa-IR"/>
    </w:rPr>
  </w:style>
  <w:style w:type="character" w:styleId="Numerwiersza">
    <w:name w:val="line number"/>
    <w:basedOn w:val="Domylnaczcionkaakapitu"/>
    <w:uiPriority w:val="99"/>
    <w:semiHidden/>
    <w:unhideWhenUsed/>
    <w:rsid w:val="00AB543D"/>
  </w:style>
  <w:style w:type="table" w:customStyle="1" w:styleId="Tabela-Siatka2">
    <w:name w:val="Tabela - Siatka2"/>
    <w:basedOn w:val="Standardowy"/>
    <w:next w:val="Tabela-Siatka"/>
    <w:uiPriority w:val="3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Siatkatabelijasna">
    <w:name w:val="Grid Table Light"/>
    <w:basedOn w:val="Standardowy"/>
    <w:uiPriority w:val="40"/>
    <w:rsid w:val="00AB54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1">
    <w:name w:val="Nagłówek 4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rsid w:val="0ED64623"/>
  </w:style>
  <w:style w:type="character" w:customStyle="1" w:styleId="eop">
    <w:name w:val="eop"/>
    <w:rsid w:val="0ED64623"/>
  </w:style>
  <w:style w:type="paragraph" w:customStyle="1" w:styleId="paragraph">
    <w:name w:val="paragraph"/>
    <w:basedOn w:val="Normalny"/>
    <w:rsid w:val="0050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05696"/>
  </w:style>
  <w:style w:type="character" w:customStyle="1" w:styleId="contextualspellingandgrammarerror">
    <w:name w:val="contextualspellingandgrammarerror"/>
    <w:basedOn w:val="Domylnaczcionkaakapitu"/>
    <w:rsid w:val="0050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13157</Words>
  <Characters>78944</Characters>
  <Application>Microsoft Office Word</Application>
  <DocSecurity>0</DocSecurity>
  <Lines>657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2021-06-01T12:30:00Z</dcterms:created>
  <dcterms:modified xsi:type="dcterms:W3CDTF">2021-06-01T12:30:00Z</dcterms:modified>
</cp:coreProperties>
</file>